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E5480" w14:textId="76D2D70F" w:rsidR="009E5344" w:rsidRPr="009E5344" w:rsidRDefault="009E5344" w:rsidP="009E5344">
      <w:pPr>
        <w:spacing w:line="360" w:lineRule="auto"/>
        <w:rPr>
          <w:rFonts w:asciiTheme="minorHAnsi" w:hAnsiTheme="minorHAnsi" w:cstheme="minorHAnsi"/>
          <w:b/>
          <w:color w:val="000000" w:themeColor="text1"/>
          <w:shd w:val="clear" w:color="auto" w:fill="FFFFFF"/>
        </w:rPr>
      </w:pPr>
      <w:bookmarkStart w:id="0" w:name="_GoBack"/>
      <w:bookmarkEnd w:id="0"/>
      <w:r w:rsidRPr="009E5344">
        <w:rPr>
          <w:rFonts w:asciiTheme="minorHAnsi" w:hAnsiTheme="minorHAnsi" w:cstheme="minorHAnsi"/>
          <w:b/>
          <w:color w:val="000000" w:themeColor="text1"/>
          <w:shd w:val="clear" w:color="auto" w:fill="FFFFFF"/>
        </w:rPr>
        <w:t>ΕΙΔΙΚΗ ΥΠΗΡΕΣΙΑ</w:t>
      </w:r>
      <w:r w:rsidR="00DC4A85">
        <w:rPr>
          <w:rFonts w:asciiTheme="minorHAnsi" w:hAnsiTheme="minorHAnsi" w:cstheme="minorHAnsi"/>
          <w:b/>
          <w:color w:val="000000" w:themeColor="text1"/>
          <w:shd w:val="clear" w:color="auto" w:fill="FFFFFF"/>
        </w:rPr>
        <w:t xml:space="preserve"> ΔΙΑΧΕΙΡΙΣΗΣ ΠΡΟΓΡΑΜΜΑΤΟΣ «ΣΤΕΡΕΑ ΕΛΛΑΔΑ</w:t>
      </w:r>
      <w:r w:rsidRPr="009E5344">
        <w:rPr>
          <w:rFonts w:asciiTheme="minorHAnsi" w:hAnsiTheme="minorHAnsi" w:cstheme="minorHAnsi"/>
          <w:b/>
          <w:color w:val="000000" w:themeColor="text1"/>
          <w:shd w:val="clear" w:color="auto" w:fill="FFFFFF"/>
        </w:rPr>
        <w:t>»</w:t>
      </w:r>
    </w:p>
    <w:p w14:paraId="38983935" w14:textId="77777777" w:rsidR="009E5344" w:rsidRPr="004048CC" w:rsidRDefault="009E5344" w:rsidP="003F3C82">
      <w:pPr>
        <w:rPr>
          <w:rFonts w:asciiTheme="minorHAnsi" w:hAnsiTheme="minorHAnsi" w:cstheme="minorHAnsi"/>
          <w:b/>
          <w:color w:val="000000" w:themeColor="text1"/>
          <w:shd w:val="clear" w:color="auto" w:fill="FFFFFF"/>
        </w:rPr>
      </w:pPr>
    </w:p>
    <w:p w14:paraId="00205F0C" w14:textId="241FE894" w:rsidR="004C63CC" w:rsidRPr="004048CC" w:rsidRDefault="004048CC" w:rsidP="004C63CC">
      <w:pPr>
        <w:jc w:val="center"/>
        <w:rPr>
          <w:rFonts w:asciiTheme="minorHAnsi" w:hAnsiTheme="minorHAnsi" w:cstheme="minorHAnsi"/>
          <w:b/>
          <w:color w:val="000000" w:themeColor="text1"/>
        </w:rPr>
      </w:pPr>
      <w:r w:rsidRPr="004048CC">
        <w:rPr>
          <w:rFonts w:asciiTheme="minorHAnsi" w:hAnsiTheme="minorHAnsi" w:cstheme="minorHAnsi"/>
          <w:b/>
          <w:color w:val="000000" w:themeColor="text1"/>
          <w:shd w:val="clear" w:color="auto" w:fill="FFFFFF"/>
        </w:rPr>
        <w:t>Πίνακες Διαχωρισμού</w:t>
      </w:r>
      <w:r w:rsidR="004C63CC" w:rsidRPr="004048CC">
        <w:rPr>
          <w:rFonts w:asciiTheme="minorHAnsi" w:hAnsiTheme="minorHAnsi" w:cstheme="minorHAnsi"/>
          <w:b/>
          <w:color w:val="000000" w:themeColor="text1"/>
          <w:shd w:val="clear" w:color="auto" w:fill="FFFFFF"/>
        </w:rPr>
        <w:t xml:space="preserve"> Οικονομικού</w:t>
      </w:r>
      <w:r w:rsidRPr="004048CC">
        <w:rPr>
          <w:rFonts w:asciiTheme="minorHAnsi" w:hAnsiTheme="minorHAnsi" w:cstheme="minorHAnsi"/>
          <w:b/>
          <w:color w:val="000000" w:themeColor="text1"/>
          <w:shd w:val="clear" w:color="auto" w:fill="FFFFFF"/>
        </w:rPr>
        <w:t xml:space="preserve"> και Φυσικού</w:t>
      </w:r>
      <w:r w:rsidR="004C63CC" w:rsidRPr="004048CC">
        <w:rPr>
          <w:rFonts w:asciiTheme="minorHAnsi" w:hAnsiTheme="minorHAnsi" w:cstheme="minorHAnsi"/>
          <w:b/>
          <w:color w:val="000000" w:themeColor="text1"/>
          <w:shd w:val="clear" w:color="auto" w:fill="FFFFFF"/>
        </w:rPr>
        <w:t xml:space="preserve"> Αντικειμένου για έργα που εκτελούνται σε φάσεις, σύμφωνα με το Άρθρο 118α</w:t>
      </w:r>
    </w:p>
    <w:p w14:paraId="42EB3922" w14:textId="77777777" w:rsidR="008F5878" w:rsidRPr="009E5344" w:rsidRDefault="008F5878" w:rsidP="003F3C82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14591" w:type="dxa"/>
        <w:tblLook w:val="04A0" w:firstRow="1" w:lastRow="0" w:firstColumn="1" w:lastColumn="0" w:noHBand="0" w:noVBand="1"/>
      </w:tblPr>
      <w:tblGrid>
        <w:gridCol w:w="3251"/>
        <w:gridCol w:w="11340"/>
      </w:tblGrid>
      <w:tr w:rsidR="00B652E8" w:rsidRPr="003F3C82" w14:paraId="63510AC8" w14:textId="77777777" w:rsidTr="00BD503F">
        <w:trPr>
          <w:trHeight w:val="354"/>
        </w:trPr>
        <w:tc>
          <w:tcPr>
            <w:tcW w:w="3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FBA278" w14:textId="77777777" w:rsidR="00B652E8" w:rsidRPr="003F3C82" w:rsidRDefault="00B652E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F3C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ΔΡΑΣΗ:</w:t>
            </w:r>
          </w:p>
        </w:tc>
        <w:tc>
          <w:tcPr>
            <w:tcW w:w="11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14F03C" w14:textId="3A53FA1E" w:rsidR="00B652E8" w:rsidRPr="00AE2BC2" w:rsidRDefault="00B652E8" w:rsidP="005A5DF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B652E8" w:rsidRPr="003F3C82" w14:paraId="73D17544" w14:textId="77777777" w:rsidTr="00BD503F">
        <w:trPr>
          <w:trHeight w:val="315"/>
        </w:trPr>
        <w:tc>
          <w:tcPr>
            <w:tcW w:w="3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78475" w14:textId="01BF98D1" w:rsidR="00B652E8" w:rsidRPr="003F3C82" w:rsidRDefault="00DC4A8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ΚΩΔΙΚΟΣ </w:t>
            </w:r>
            <w:r w:rsidR="00B652E8" w:rsidRPr="003F3C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ΠΡΟΣΚΛΗΣΗ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Σ/ΑΑ ΟΠΣ</w:t>
            </w:r>
            <w:r w:rsidR="00B652E8" w:rsidRPr="003F3C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97E24E" w14:textId="42AF2B7D" w:rsidR="00B652E8" w:rsidRPr="007B3169" w:rsidRDefault="00B652E8" w:rsidP="007B316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B652E8" w:rsidRPr="003F3C82" w14:paraId="265ACD72" w14:textId="77777777" w:rsidTr="00BD503F">
        <w:trPr>
          <w:trHeight w:val="315"/>
        </w:trPr>
        <w:tc>
          <w:tcPr>
            <w:tcW w:w="3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8CB4FA" w14:textId="77777777" w:rsidR="00B652E8" w:rsidRPr="003F3C82" w:rsidRDefault="00B652E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F3C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ΦΟΡΕΑΣ ΥΠΟΒΟΛΗΣ ΤΗΣ ΠΡΑΞΗΣ :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03798C" w14:textId="49598A5F" w:rsidR="00B652E8" w:rsidRPr="003F3C82" w:rsidRDefault="00B652E8" w:rsidP="00BD503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F3C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 </w:t>
            </w:r>
          </w:p>
        </w:tc>
      </w:tr>
      <w:tr w:rsidR="00B652E8" w:rsidRPr="003F3C82" w14:paraId="1AE40F70" w14:textId="77777777" w:rsidTr="00BD503F">
        <w:trPr>
          <w:trHeight w:val="330"/>
        </w:trPr>
        <w:tc>
          <w:tcPr>
            <w:tcW w:w="32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88633D" w14:textId="77777777" w:rsidR="00B652E8" w:rsidRPr="003F3C82" w:rsidRDefault="00B652E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F3C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ΤΙΤΛΟΣ ΠΡΟΤΕΙΝΟΜΕΝΗΣ ΠΡΑΞΗΣ :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F7AE3C" w14:textId="0B1E2D7D" w:rsidR="00B652E8" w:rsidRPr="003F3C82" w:rsidRDefault="00B652E8" w:rsidP="00BD503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F3C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 </w:t>
            </w:r>
          </w:p>
        </w:tc>
      </w:tr>
    </w:tbl>
    <w:p w14:paraId="3A30F4C9" w14:textId="6A823AF5" w:rsidR="00ED17FF" w:rsidRPr="009E5344" w:rsidRDefault="004048CC" w:rsidP="003F3C82">
      <w:pPr>
        <w:spacing w:before="120"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Πίνακας 1 : </w:t>
      </w:r>
      <w:r w:rsidR="00ED17FF" w:rsidRPr="009E5344">
        <w:rPr>
          <w:rFonts w:asciiTheme="minorHAnsi" w:hAnsiTheme="minorHAnsi" w:cstheme="minorHAnsi"/>
          <w:b/>
        </w:rPr>
        <w:t>Διαχωρισμός Οικονομικού Αντικειμένου</w:t>
      </w:r>
      <w:r w:rsidR="00EC035E">
        <w:rPr>
          <w:rFonts w:asciiTheme="minorHAnsi" w:hAnsiTheme="minorHAnsi" w:cstheme="minorHAnsi"/>
          <w:b/>
        </w:rPr>
        <w:t xml:space="preserve"> (ανά </w:t>
      </w:r>
      <w:proofErr w:type="spellStart"/>
      <w:r w:rsidR="00EC035E">
        <w:rPr>
          <w:rFonts w:asciiTheme="minorHAnsi" w:hAnsiTheme="minorHAnsi" w:cstheme="minorHAnsi"/>
          <w:b/>
        </w:rPr>
        <w:t>Υποέργο</w:t>
      </w:r>
      <w:proofErr w:type="spellEnd"/>
      <w:r w:rsidR="00EC035E">
        <w:rPr>
          <w:rFonts w:asciiTheme="minorHAnsi" w:hAnsiTheme="minorHAnsi" w:cstheme="minorHAnsi"/>
          <w:b/>
        </w:rPr>
        <w:t>)</w:t>
      </w:r>
    </w:p>
    <w:tbl>
      <w:tblPr>
        <w:tblW w:w="15588" w:type="dxa"/>
        <w:tblInd w:w="-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843"/>
        <w:gridCol w:w="992"/>
        <w:gridCol w:w="992"/>
        <w:gridCol w:w="1134"/>
        <w:gridCol w:w="993"/>
        <w:gridCol w:w="1134"/>
        <w:gridCol w:w="1134"/>
        <w:gridCol w:w="1134"/>
        <w:gridCol w:w="2409"/>
        <w:gridCol w:w="993"/>
        <w:gridCol w:w="1134"/>
        <w:gridCol w:w="1134"/>
      </w:tblGrid>
      <w:tr w:rsidR="00CF575E" w:rsidRPr="003F3C82" w14:paraId="7A593030" w14:textId="77777777" w:rsidTr="00CF575E">
        <w:tc>
          <w:tcPr>
            <w:tcW w:w="2405" w:type="dxa"/>
            <w:gridSpan w:val="2"/>
            <w:vAlign w:val="center"/>
          </w:tcPr>
          <w:p w14:paraId="032B863C" w14:textId="77777777" w:rsidR="00CF575E" w:rsidRPr="003F3C82" w:rsidRDefault="00CF575E" w:rsidP="00AD50C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4"/>
          </w:tcPr>
          <w:p w14:paraId="0958A3C5" w14:textId="77777777" w:rsidR="00CF575E" w:rsidRDefault="00CF575E" w:rsidP="005A5DF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C0E4636" w14:textId="77777777" w:rsidR="00CF575E" w:rsidRDefault="00CF575E" w:rsidP="005A5DF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FD97A87" w14:textId="77777777" w:rsidR="00CF575E" w:rsidRDefault="00CF575E" w:rsidP="005A5DF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6235095B" w14:textId="77777777" w:rsidR="00CF575E" w:rsidRDefault="00CF575E" w:rsidP="005A5DF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57833CA8" w14:textId="42690157" w:rsidR="00CF575E" w:rsidRDefault="00CF575E" w:rsidP="00CF57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                   </w:t>
            </w:r>
            <w:r w:rsidR="00EA4D0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Συνολικός Π/Υ  </w:t>
            </w:r>
          </w:p>
          <w:p w14:paraId="42F436A1" w14:textId="21CFF888" w:rsidR="00CF575E" w:rsidRPr="003F3C82" w:rsidRDefault="00CF575E" w:rsidP="005A5DF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(</w:t>
            </w:r>
            <w:r w:rsidRPr="005A5DF0">
              <w:rPr>
                <w:rFonts w:asciiTheme="minorHAnsi" w:hAnsiTheme="minorHAnsi" w:cstheme="minorHAnsi"/>
                <w:b/>
                <w:sz w:val="18"/>
                <w:szCs w:val="18"/>
              </w:rPr>
              <w:t>Α’ &amp; Β’ Φάση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)</w:t>
            </w:r>
          </w:p>
        </w:tc>
        <w:tc>
          <w:tcPr>
            <w:tcW w:w="3402" w:type="dxa"/>
            <w:gridSpan w:val="3"/>
            <w:vAlign w:val="center"/>
          </w:tcPr>
          <w:p w14:paraId="2DE0A5AA" w14:textId="799BBAE6" w:rsidR="00CF575E" w:rsidRPr="003F3C82" w:rsidRDefault="00CF575E" w:rsidP="00AD50C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3C82">
              <w:rPr>
                <w:rFonts w:asciiTheme="minorHAnsi" w:hAnsiTheme="minorHAnsi" w:cstheme="minorHAnsi"/>
                <w:b/>
                <w:sz w:val="18"/>
                <w:szCs w:val="18"/>
              </w:rPr>
              <w:t>Α΄ Φάση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(ΕΠ ΣΤΕΡΕΑ ΕΛΛΑΔΑ 2014-2020)</w:t>
            </w:r>
          </w:p>
          <w:p w14:paraId="1E40492B" w14:textId="77777777" w:rsidR="00CF575E" w:rsidRPr="003F3C82" w:rsidRDefault="00CF575E" w:rsidP="00AD50C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3C8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(συνολικός π/υ </w:t>
            </w:r>
            <w:proofErr w:type="spellStart"/>
            <w:r w:rsidRPr="003F3C82">
              <w:rPr>
                <w:rFonts w:asciiTheme="minorHAnsi" w:hAnsiTheme="minorHAnsi" w:cstheme="minorHAnsi"/>
                <w:b/>
                <w:sz w:val="18"/>
                <w:szCs w:val="18"/>
              </w:rPr>
              <w:t>υποέργου</w:t>
            </w:r>
            <w:proofErr w:type="spellEnd"/>
            <w:r w:rsidRPr="003F3C82">
              <w:rPr>
                <w:rFonts w:asciiTheme="minorHAnsi" w:hAnsiTheme="minorHAnsi" w:cstheme="minorHAnsi"/>
                <w:b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14:paraId="41B0B71F" w14:textId="05C2BC80" w:rsidR="00CF575E" w:rsidRDefault="00CF575E" w:rsidP="00AD50C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Στάδιο σύμβασης (π.χ. τελευταίος πλήρως εξοφλημένος λογαριασμός έως 31/12/2023) που σηματοδοτεί</w:t>
            </w:r>
            <w:r w:rsidRPr="003F3C8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το διαχωρισμό του </w:t>
            </w:r>
            <w:r w:rsidRPr="003F3C8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οικονομικού αντικειμένου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της πράξης σε δύο φάσεις</w:t>
            </w:r>
          </w:p>
          <w:p w14:paraId="2343CB5E" w14:textId="1A8D0E9F" w:rsidR="00CF575E" w:rsidRPr="003F3C82" w:rsidRDefault="00CF575E" w:rsidP="00AD50C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3"/>
            <w:vAlign w:val="center"/>
          </w:tcPr>
          <w:p w14:paraId="7ADD9954" w14:textId="077A797F" w:rsidR="00CF575E" w:rsidRPr="003F3C82" w:rsidRDefault="00CF575E" w:rsidP="00AD50C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3C82">
              <w:rPr>
                <w:rFonts w:asciiTheme="minorHAnsi" w:hAnsiTheme="minorHAnsi" w:cstheme="minorHAnsi"/>
                <w:b/>
                <w:sz w:val="18"/>
                <w:szCs w:val="18"/>
              </w:rPr>
              <w:t>Β΄ Φάση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(Πρόγραμμα Στερεά Ελλάδα 20121-27)</w:t>
            </w:r>
          </w:p>
          <w:p w14:paraId="225036F6" w14:textId="77777777" w:rsidR="00CF575E" w:rsidRPr="003F3C82" w:rsidRDefault="00CF575E" w:rsidP="00AD50C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3C8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(συνολικός π/υ </w:t>
            </w:r>
            <w:proofErr w:type="spellStart"/>
            <w:r w:rsidRPr="003F3C82">
              <w:rPr>
                <w:rFonts w:asciiTheme="minorHAnsi" w:hAnsiTheme="minorHAnsi" w:cstheme="minorHAnsi"/>
                <w:b/>
                <w:sz w:val="18"/>
                <w:szCs w:val="18"/>
              </w:rPr>
              <w:t>υποέργου</w:t>
            </w:r>
            <w:proofErr w:type="spellEnd"/>
            <w:r w:rsidRPr="003F3C82">
              <w:rPr>
                <w:rFonts w:asciiTheme="minorHAnsi" w:hAnsiTheme="minorHAnsi" w:cstheme="minorHAnsi"/>
                <w:b/>
                <w:sz w:val="18"/>
                <w:szCs w:val="18"/>
              </w:rPr>
              <w:t>)</w:t>
            </w:r>
          </w:p>
        </w:tc>
      </w:tr>
      <w:tr w:rsidR="00CF575E" w:rsidRPr="003F3C82" w14:paraId="58DA9241" w14:textId="77777777" w:rsidTr="00CF575E">
        <w:trPr>
          <w:trHeight w:val="567"/>
        </w:trPr>
        <w:tc>
          <w:tcPr>
            <w:tcW w:w="562" w:type="dxa"/>
            <w:vAlign w:val="center"/>
          </w:tcPr>
          <w:p w14:paraId="4A9AA3D0" w14:textId="4CBB801C" w:rsidR="00CF575E" w:rsidRPr="003F3C82" w:rsidRDefault="00CF575E" w:rsidP="00870581">
            <w:pPr>
              <w:spacing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α/α</w:t>
            </w:r>
          </w:p>
        </w:tc>
        <w:tc>
          <w:tcPr>
            <w:tcW w:w="1843" w:type="dxa"/>
            <w:vAlign w:val="center"/>
          </w:tcPr>
          <w:p w14:paraId="0D3B5B27" w14:textId="0B7987E5" w:rsidR="00CF575E" w:rsidRPr="003F3C82" w:rsidRDefault="00CF575E" w:rsidP="00870581">
            <w:pPr>
              <w:spacing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035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Τίτλος </w:t>
            </w:r>
            <w:proofErr w:type="spellStart"/>
            <w:r w:rsidRPr="00EC035E">
              <w:rPr>
                <w:rFonts w:asciiTheme="minorHAnsi" w:hAnsiTheme="minorHAnsi" w:cstheme="minorHAnsi"/>
                <w:b/>
                <w:sz w:val="18"/>
                <w:szCs w:val="18"/>
              </w:rPr>
              <w:t>Υποέργου</w:t>
            </w:r>
            <w:proofErr w:type="spellEnd"/>
          </w:p>
        </w:tc>
        <w:tc>
          <w:tcPr>
            <w:tcW w:w="992" w:type="dxa"/>
          </w:tcPr>
          <w:p w14:paraId="0CBE2704" w14:textId="77777777" w:rsidR="00CF575E" w:rsidRDefault="00CF575E" w:rsidP="00870581">
            <w:pPr>
              <w:spacing w:after="120"/>
              <w:ind w:left="-15" w:right="-5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Σύμβαση </w:t>
            </w:r>
          </w:p>
          <w:p w14:paraId="1E0AA1A9" w14:textId="3246EDCC" w:rsidR="00CF575E" w:rsidRPr="003F3C82" w:rsidRDefault="00CF575E" w:rsidP="00870581">
            <w:pPr>
              <w:spacing w:after="120"/>
              <w:ind w:left="-15" w:right="-5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(ναι/όχι)</w:t>
            </w:r>
          </w:p>
        </w:tc>
        <w:tc>
          <w:tcPr>
            <w:tcW w:w="992" w:type="dxa"/>
            <w:vAlign w:val="center"/>
          </w:tcPr>
          <w:p w14:paraId="298B3E80" w14:textId="119F0EE2" w:rsidR="00CF575E" w:rsidRPr="003F3C82" w:rsidRDefault="00CF575E" w:rsidP="00870581">
            <w:pPr>
              <w:spacing w:after="120"/>
              <w:ind w:left="-15" w:right="-5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3C82">
              <w:rPr>
                <w:rFonts w:asciiTheme="minorHAnsi" w:hAnsiTheme="minorHAnsi" w:cstheme="minorHAnsi"/>
                <w:b/>
                <w:sz w:val="18"/>
                <w:szCs w:val="18"/>
              </w:rPr>
              <w:t>Επιλέξιμη Δ.Δ.</w:t>
            </w:r>
          </w:p>
        </w:tc>
        <w:tc>
          <w:tcPr>
            <w:tcW w:w="1134" w:type="dxa"/>
            <w:vAlign w:val="center"/>
          </w:tcPr>
          <w:p w14:paraId="5DE98978" w14:textId="77777777" w:rsidR="00CF575E" w:rsidRPr="003F3C82" w:rsidRDefault="00CF575E" w:rsidP="00870581">
            <w:pPr>
              <w:spacing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3C82">
              <w:rPr>
                <w:rFonts w:asciiTheme="minorHAnsi" w:hAnsiTheme="minorHAnsi" w:cstheme="minorHAnsi"/>
                <w:b/>
                <w:sz w:val="18"/>
                <w:szCs w:val="18"/>
              </w:rPr>
              <w:t>Μη επιλέξιμη Δ.Δ.</w:t>
            </w:r>
          </w:p>
        </w:tc>
        <w:tc>
          <w:tcPr>
            <w:tcW w:w="993" w:type="dxa"/>
            <w:vAlign w:val="center"/>
          </w:tcPr>
          <w:p w14:paraId="634B99AF" w14:textId="77777777" w:rsidR="00CF575E" w:rsidRPr="003F3C82" w:rsidRDefault="00CF575E" w:rsidP="00870581">
            <w:pPr>
              <w:spacing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3C82">
              <w:rPr>
                <w:rFonts w:asciiTheme="minorHAnsi" w:hAnsiTheme="minorHAnsi" w:cstheme="minorHAnsi"/>
                <w:b/>
                <w:sz w:val="18"/>
                <w:szCs w:val="18"/>
              </w:rPr>
              <w:t>Συνολική Δ.Δ.</w:t>
            </w:r>
          </w:p>
        </w:tc>
        <w:tc>
          <w:tcPr>
            <w:tcW w:w="1134" w:type="dxa"/>
            <w:vAlign w:val="center"/>
          </w:tcPr>
          <w:p w14:paraId="6653A74A" w14:textId="77777777" w:rsidR="00CF575E" w:rsidRPr="003F3C82" w:rsidRDefault="00CF575E" w:rsidP="00870581">
            <w:pPr>
              <w:spacing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3C82">
              <w:rPr>
                <w:rFonts w:asciiTheme="minorHAnsi" w:hAnsiTheme="minorHAnsi" w:cstheme="minorHAnsi"/>
                <w:b/>
                <w:sz w:val="18"/>
                <w:szCs w:val="18"/>
              </w:rPr>
              <w:t>Επιλέξιμη Δ.Δ.</w:t>
            </w:r>
          </w:p>
        </w:tc>
        <w:tc>
          <w:tcPr>
            <w:tcW w:w="1134" w:type="dxa"/>
            <w:vAlign w:val="center"/>
          </w:tcPr>
          <w:p w14:paraId="32459E1F" w14:textId="77777777" w:rsidR="00CF575E" w:rsidRPr="003F3C82" w:rsidRDefault="00CF575E" w:rsidP="00870581">
            <w:pPr>
              <w:spacing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3C82">
              <w:rPr>
                <w:rFonts w:asciiTheme="minorHAnsi" w:hAnsiTheme="minorHAnsi" w:cstheme="minorHAnsi"/>
                <w:b/>
                <w:sz w:val="18"/>
                <w:szCs w:val="18"/>
              </w:rPr>
              <w:t>Μη επιλέξιμη Δ.Δ.</w:t>
            </w:r>
          </w:p>
        </w:tc>
        <w:tc>
          <w:tcPr>
            <w:tcW w:w="1134" w:type="dxa"/>
            <w:vAlign w:val="center"/>
          </w:tcPr>
          <w:p w14:paraId="33CFD5BE" w14:textId="77777777" w:rsidR="00CF575E" w:rsidRPr="003F3C82" w:rsidRDefault="00CF575E" w:rsidP="00870581">
            <w:pPr>
              <w:spacing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3C82">
              <w:rPr>
                <w:rFonts w:asciiTheme="minorHAnsi" w:hAnsiTheme="minorHAnsi" w:cstheme="minorHAnsi"/>
                <w:b/>
                <w:sz w:val="18"/>
                <w:szCs w:val="18"/>
              </w:rPr>
              <w:t>Συνολική Δ.Δ.</w:t>
            </w:r>
          </w:p>
        </w:tc>
        <w:tc>
          <w:tcPr>
            <w:tcW w:w="2409" w:type="dxa"/>
            <w:vAlign w:val="center"/>
          </w:tcPr>
          <w:p w14:paraId="4747A2A1" w14:textId="77777777" w:rsidR="00CF575E" w:rsidRPr="003F3C82" w:rsidRDefault="00CF575E" w:rsidP="00870581">
            <w:pPr>
              <w:spacing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2236D4B4" w14:textId="77777777" w:rsidR="00CF575E" w:rsidRPr="003F3C82" w:rsidRDefault="00CF575E" w:rsidP="00870581">
            <w:pPr>
              <w:spacing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3C82">
              <w:rPr>
                <w:rFonts w:asciiTheme="minorHAnsi" w:hAnsiTheme="minorHAnsi" w:cstheme="minorHAnsi"/>
                <w:b/>
                <w:sz w:val="18"/>
                <w:szCs w:val="18"/>
              </w:rPr>
              <w:t>Επιλέξιμη Δ.Δ.</w:t>
            </w:r>
          </w:p>
        </w:tc>
        <w:tc>
          <w:tcPr>
            <w:tcW w:w="1134" w:type="dxa"/>
            <w:vAlign w:val="center"/>
          </w:tcPr>
          <w:p w14:paraId="2C8ACB8B" w14:textId="77777777" w:rsidR="00CF575E" w:rsidRPr="003F3C82" w:rsidRDefault="00CF575E" w:rsidP="00870581">
            <w:pPr>
              <w:spacing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3C82">
              <w:rPr>
                <w:rFonts w:asciiTheme="minorHAnsi" w:hAnsiTheme="minorHAnsi" w:cstheme="minorHAnsi"/>
                <w:b/>
                <w:sz w:val="18"/>
                <w:szCs w:val="18"/>
              </w:rPr>
              <w:t>Μη επιλέξιμη Δ.Δ.</w:t>
            </w:r>
          </w:p>
        </w:tc>
        <w:tc>
          <w:tcPr>
            <w:tcW w:w="1134" w:type="dxa"/>
            <w:vAlign w:val="center"/>
          </w:tcPr>
          <w:p w14:paraId="63AF5847" w14:textId="77777777" w:rsidR="00CF575E" w:rsidRPr="003F3C82" w:rsidRDefault="00CF575E" w:rsidP="00870581">
            <w:pPr>
              <w:spacing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3C82">
              <w:rPr>
                <w:rFonts w:asciiTheme="minorHAnsi" w:hAnsiTheme="minorHAnsi" w:cstheme="minorHAnsi"/>
                <w:b/>
                <w:sz w:val="18"/>
                <w:szCs w:val="18"/>
              </w:rPr>
              <w:t>Συνολική Δ.Δ.</w:t>
            </w:r>
          </w:p>
        </w:tc>
      </w:tr>
      <w:tr w:rsidR="00CF575E" w:rsidRPr="003F3C82" w14:paraId="6BCC4676" w14:textId="77777777" w:rsidTr="00CF575E">
        <w:tc>
          <w:tcPr>
            <w:tcW w:w="562" w:type="dxa"/>
            <w:vAlign w:val="center"/>
          </w:tcPr>
          <w:p w14:paraId="2D4D71F8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429A81F" w14:textId="6F731730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01513461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D23854D" w14:textId="49BD6179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6BDC539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2943E4EA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CB1AA3E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6DCE012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28CDA52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00A05615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22131263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0B520A1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FB19C76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75E" w:rsidRPr="003F3C82" w14:paraId="4C81943B" w14:textId="77777777" w:rsidTr="00CF575E">
        <w:tc>
          <w:tcPr>
            <w:tcW w:w="562" w:type="dxa"/>
            <w:vAlign w:val="center"/>
          </w:tcPr>
          <w:p w14:paraId="65A43036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16B816C7" w14:textId="0BFF8BD5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7BA55AA8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F4E9827" w14:textId="6EB0471F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52FCB0F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458DF5CF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21BEDAC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479D9C5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1A41ED4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503F70B3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2CD35A05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331473C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486A555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75E" w:rsidRPr="003F3C82" w14:paraId="2EC5F04B" w14:textId="77777777" w:rsidTr="00CF575E">
        <w:tc>
          <w:tcPr>
            <w:tcW w:w="562" w:type="dxa"/>
            <w:vAlign w:val="center"/>
          </w:tcPr>
          <w:p w14:paraId="0A7D3FA0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222079EC" w14:textId="2C1DB388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7A769A82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2F20815" w14:textId="069E1ACB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A2CF40F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199BA28B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2B75FBA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FE02302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4ABE5A9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31965E62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70AFB535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FC7A9C4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9C89341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75E" w:rsidRPr="003F3C82" w14:paraId="00B0F371" w14:textId="77777777" w:rsidTr="00CF575E">
        <w:trPr>
          <w:trHeight w:val="447"/>
        </w:trPr>
        <w:tc>
          <w:tcPr>
            <w:tcW w:w="2405" w:type="dxa"/>
            <w:gridSpan w:val="2"/>
            <w:vAlign w:val="center"/>
          </w:tcPr>
          <w:p w14:paraId="7AA03240" w14:textId="1C170759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3C82">
              <w:rPr>
                <w:rFonts w:asciiTheme="minorHAnsi" w:hAnsiTheme="minorHAnsi" w:cstheme="minorHAnsi"/>
                <w:b/>
                <w:sz w:val="18"/>
                <w:szCs w:val="18"/>
              </w:rPr>
              <w:t>ΣΥΝΟΛΟ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ΠΡΑΞΗΣ</w:t>
            </w:r>
          </w:p>
        </w:tc>
        <w:tc>
          <w:tcPr>
            <w:tcW w:w="992" w:type="dxa"/>
          </w:tcPr>
          <w:p w14:paraId="7DA3F2C4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EB4CC9D" w14:textId="52EA3299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91A9D8B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7D1AB6BB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4E130F4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E1FAE6C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0733E66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502DAEBD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039560C8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4AE7D26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503DFE4" w14:textId="77777777" w:rsidR="00CF575E" w:rsidRPr="003F3C82" w:rsidRDefault="00CF575E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4CE22A8" w14:textId="36659E3B" w:rsidR="00314F83" w:rsidRDefault="00314F83" w:rsidP="009E5344">
      <w:pPr>
        <w:spacing w:after="120"/>
        <w:rPr>
          <w:rFonts w:asciiTheme="minorHAnsi" w:hAnsiTheme="minorHAnsi" w:cstheme="minorHAnsi"/>
          <w:sz w:val="20"/>
          <w:szCs w:val="20"/>
        </w:rPr>
      </w:pPr>
    </w:p>
    <w:p w14:paraId="737404D6" w14:textId="14FD4E17" w:rsidR="00CF575E" w:rsidRDefault="00CF575E" w:rsidP="009E5344">
      <w:pPr>
        <w:spacing w:after="120"/>
        <w:rPr>
          <w:rFonts w:asciiTheme="minorHAnsi" w:hAnsiTheme="minorHAnsi" w:cstheme="minorHAnsi"/>
          <w:sz w:val="20"/>
          <w:szCs w:val="20"/>
        </w:rPr>
      </w:pPr>
    </w:p>
    <w:p w14:paraId="54A98439" w14:textId="330353EC" w:rsidR="00CF575E" w:rsidRDefault="00CF575E" w:rsidP="009E5344">
      <w:pPr>
        <w:spacing w:after="120"/>
        <w:rPr>
          <w:rFonts w:asciiTheme="minorHAnsi" w:hAnsiTheme="minorHAnsi" w:cstheme="minorHAnsi"/>
          <w:sz w:val="20"/>
          <w:szCs w:val="20"/>
        </w:rPr>
      </w:pPr>
    </w:p>
    <w:p w14:paraId="21B74AB8" w14:textId="66A414C2" w:rsidR="00CF575E" w:rsidRDefault="00CF575E" w:rsidP="009E5344">
      <w:pPr>
        <w:spacing w:after="120"/>
        <w:rPr>
          <w:rFonts w:asciiTheme="minorHAnsi" w:hAnsiTheme="minorHAnsi" w:cstheme="minorHAnsi"/>
          <w:sz w:val="20"/>
          <w:szCs w:val="20"/>
        </w:rPr>
      </w:pPr>
    </w:p>
    <w:p w14:paraId="3FBD35B6" w14:textId="13CDFD56" w:rsidR="00CF575E" w:rsidRDefault="00CF575E" w:rsidP="009E5344">
      <w:pPr>
        <w:spacing w:after="120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2"/>
      </w:tblGrid>
      <w:tr w:rsidR="00CF575E" w:rsidRPr="00CF575E" w14:paraId="199DF711" w14:textId="77777777" w:rsidTr="005E0C5B">
        <w:tc>
          <w:tcPr>
            <w:tcW w:w="14562" w:type="dxa"/>
          </w:tcPr>
          <w:p w14:paraId="0B52AE8B" w14:textId="77777777" w:rsidR="00CF575E" w:rsidRPr="00313632" w:rsidRDefault="004048CC" w:rsidP="00313632">
            <w:pPr>
              <w:rPr>
                <w:rFonts w:asciiTheme="minorHAnsi" w:hAnsiTheme="minorHAnsi" w:cstheme="minorHAnsi"/>
                <w:b/>
                <w:color w:val="000000" w:themeColor="text1"/>
                <w:shd w:val="clear" w:color="auto" w:fill="FFFFFF"/>
              </w:rPr>
            </w:pPr>
            <w:r w:rsidRPr="00313632">
              <w:rPr>
                <w:rFonts w:asciiTheme="minorHAnsi" w:hAnsiTheme="minorHAnsi" w:cstheme="minorHAnsi"/>
                <w:b/>
                <w:color w:val="000000" w:themeColor="text1"/>
                <w:shd w:val="clear" w:color="auto" w:fill="FFFFFF"/>
              </w:rPr>
              <w:lastRenderedPageBreak/>
              <w:t>ΠΙΝΑΚΑΣ 2 : ΔΙΑΧΩΡΙΣΜΟΣ ΦΥΣΙΚΟΥ ΑΝΤΙΚΕΙΜΕΝΟΥ ΠΡΑΞΗΣ</w:t>
            </w:r>
            <w:r w:rsidR="00CF575E" w:rsidRPr="00313632">
              <w:rPr>
                <w:rFonts w:asciiTheme="minorHAnsi" w:hAnsiTheme="minorHAnsi" w:cstheme="minorHAnsi"/>
                <w:b/>
                <w:color w:val="000000" w:themeColor="text1"/>
                <w:shd w:val="clear" w:color="auto" w:fill="FFFFFF"/>
              </w:rPr>
              <w:t xml:space="preserve"> (ανά </w:t>
            </w:r>
            <w:proofErr w:type="spellStart"/>
            <w:r w:rsidR="00CF575E" w:rsidRPr="00313632">
              <w:rPr>
                <w:rFonts w:asciiTheme="minorHAnsi" w:hAnsiTheme="minorHAnsi" w:cstheme="minorHAnsi"/>
                <w:b/>
                <w:color w:val="000000" w:themeColor="text1"/>
                <w:shd w:val="clear" w:color="auto" w:fill="FFFFFF"/>
              </w:rPr>
              <w:t>υποέργο</w:t>
            </w:r>
            <w:proofErr w:type="spellEnd"/>
            <w:r w:rsidR="00CF575E" w:rsidRPr="00313632">
              <w:rPr>
                <w:rFonts w:asciiTheme="minorHAnsi" w:hAnsiTheme="minorHAnsi" w:cstheme="minorHAnsi"/>
                <w:b/>
                <w:color w:val="000000" w:themeColor="text1"/>
                <w:shd w:val="clear" w:color="auto" w:fill="FFFFFF"/>
              </w:rPr>
              <w:t>)</w:t>
            </w:r>
          </w:p>
          <w:p w14:paraId="686F8714" w14:textId="372115EB" w:rsidR="004048CC" w:rsidRPr="00CF575E" w:rsidRDefault="004048CC" w:rsidP="004048C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E0C5B" w:rsidRPr="00CF575E" w14:paraId="71C2421B" w14:textId="77777777" w:rsidTr="005E0C5B">
        <w:trPr>
          <w:trHeight w:val="2364"/>
        </w:trPr>
        <w:tc>
          <w:tcPr>
            <w:tcW w:w="14562" w:type="dxa"/>
          </w:tcPr>
          <w:p w14:paraId="779507DC" w14:textId="331405C8" w:rsidR="005E0C5B" w:rsidRPr="00CF575E" w:rsidRDefault="005E0C5B" w:rsidP="00CF575E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1. </w:t>
            </w:r>
            <w:r w:rsidRPr="00CF575E">
              <w:rPr>
                <w:rFonts w:asciiTheme="minorHAnsi" w:hAnsiTheme="minorHAnsi" w:cstheme="minorHAnsi"/>
                <w:b/>
              </w:rPr>
              <w:t xml:space="preserve">Συνοπτική περιγραφή του φυσικού αντικειμένου της </w:t>
            </w:r>
            <w:r>
              <w:rPr>
                <w:rFonts w:asciiTheme="minorHAnsi" w:hAnsiTheme="minorHAnsi" w:cstheme="minorHAnsi"/>
                <w:b/>
              </w:rPr>
              <w:t>Πράξης</w:t>
            </w:r>
          </w:p>
          <w:p w14:paraId="2B5B6C59" w14:textId="77777777" w:rsidR="005E0C5B" w:rsidRPr="00CF575E" w:rsidRDefault="005E0C5B" w:rsidP="00CF575E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7F4F046" w14:textId="77777777" w:rsidR="005E0C5B" w:rsidRDefault="005E0C5B" w:rsidP="00CF575E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B28ED6" w14:textId="77777777" w:rsidR="005E0C5B" w:rsidRDefault="005E0C5B" w:rsidP="00CF575E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585BAF" w14:textId="77777777" w:rsidR="005E0C5B" w:rsidRPr="00CF575E" w:rsidRDefault="005E0C5B" w:rsidP="00CF575E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575E" w:rsidRPr="00CF575E" w14:paraId="3014370C" w14:textId="77777777" w:rsidTr="005E0C5B">
        <w:tc>
          <w:tcPr>
            <w:tcW w:w="14562" w:type="dxa"/>
          </w:tcPr>
          <w:p w14:paraId="5EE0F117" w14:textId="6EAC5752" w:rsidR="00CF575E" w:rsidRPr="004048CC" w:rsidRDefault="00CF575E" w:rsidP="00CF575E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4048CC">
              <w:rPr>
                <w:rFonts w:asciiTheme="minorHAnsi" w:hAnsiTheme="minorHAnsi" w:cstheme="minorHAnsi"/>
                <w:b/>
              </w:rPr>
              <w:t>2. Περιγραφή του φυσικού αντικειμένου που εκτελέστ</w:t>
            </w:r>
            <w:r w:rsidR="00313632">
              <w:rPr>
                <w:rFonts w:asciiTheme="minorHAnsi" w:hAnsiTheme="minorHAnsi" w:cstheme="minorHAnsi"/>
                <w:b/>
              </w:rPr>
              <w:t>ηκε στο πλαίσιο της Α΄ Φάσης της Πράξης (ΠΕΠ Στερεά Ελλάδα 2014-2020)</w:t>
            </w:r>
          </w:p>
          <w:p w14:paraId="768DF4C4" w14:textId="77777777" w:rsidR="00CF575E" w:rsidRPr="00CF575E" w:rsidRDefault="00CF575E" w:rsidP="00CF575E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543C98" w14:textId="77777777" w:rsidR="00CF575E" w:rsidRDefault="00CF575E" w:rsidP="00CF575E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72EB5C" w14:textId="77777777" w:rsidR="004048CC" w:rsidRDefault="004048CC" w:rsidP="00CF575E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D5C90C8" w14:textId="77777777" w:rsidR="004048CC" w:rsidRDefault="004048CC" w:rsidP="00CF575E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F3F53F" w14:textId="58BBF2C0" w:rsidR="004048CC" w:rsidRPr="00CF575E" w:rsidRDefault="004048CC" w:rsidP="00CF575E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E0C5B" w:rsidRPr="00CF575E" w14:paraId="389862C8" w14:textId="77777777" w:rsidTr="00D446C9">
        <w:trPr>
          <w:trHeight w:val="2608"/>
        </w:trPr>
        <w:tc>
          <w:tcPr>
            <w:tcW w:w="14562" w:type="dxa"/>
          </w:tcPr>
          <w:p w14:paraId="35C38E45" w14:textId="1F04096D" w:rsidR="005E0C5B" w:rsidRPr="00313632" w:rsidRDefault="005E0C5B" w:rsidP="00CF575E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3632">
              <w:rPr>
                <w:rFonts w:asciiTheme="minorHAnsi" w:hAnsiTheme="minorHAnsi" w:cstheme="minorHAnsi"/>
                <w:b/>
              </w:rPr>
              <w:t>3. Περιγραφή του φυσικού αντικειμένου που θα εκτελεστεί στ</w:t>
            </w:r>
            <w:r>
              <w:rPr>
                <w:rFonts w:asciiTheme="minorHAnsi" w:hAnsiTheme="minorHAnsi" w:cstheme="minorHAnsi"/>
                <w:b/>
              </w:rPr>
              <w:t>ο πλαίσιο της Β’ Φάσης της Πράξης (Πρόγραμμα Στερεά Ελλάδα 2021-2027)</w:t>
            </w:r>
          </w:p>
          <w:p w14:paraId="2A35C5B5" w14:textId="77777777" w:rsidR="005E0C5B" w:rsidRPr="00CF575E" w:rsidRDefault="005E0C5B" w:rsidP="00CF575E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006673" w14:textId="77777777" w:rsidR="005E0C5B" w:rsidRDefault="005E0C5B" w:rsidP="00CF575E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A2957A" w14:textId="77777777" w:rsidR="005E0C5B" w:rsidRDefault="005E0C5B" w:rsidP="00CF575E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A5D50DC" w14:textId="77777777" w:rsidR="005E0C5B" w:rsidRDefault="005E0C5B" w:rsidP="00CF575E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EE8605" w14:textId="3E4D6660" w:rsidR="005E0C5B" w:rsidRPr="00CF575E" w:rsidRDefault="005E0C5B" w:rsidP="00CF575E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07C7B38" w14:textId="77777777" w:rsidR="00CF575E" w:rsidRDefault="00CF575E" w:rsidP="009E5344">
      <w:pPr>
        <w:spacing w:after="120"/>
        <w:rPr>
          <w:rFonts w:asciiTheme="minorHAnsi" w:hAnsiTheme="minorHAnsi" w:cstheme="minorHAnsi"/>
          <w:sz w:val="20"/>
          <w:szCs w:val="20"/>
        </w:rPr>
      </w:pPr>
    </w:p>
    <w:p w14:paraId="44122D73" w14:textId="77777777" w:rsidR="009E5344" w:rsidRPr="009E5344" w:rsidRDefault="009E5344" w:rsidP="009E5344">
      <w:pPr>
        <w:spacing w:after="120"/>
        <w:rPr>
          <w:rFonts w:asciiTheme="minorHAnsi" w:hAnsiTheme="minorHAnsi" w:cstheme="minorHAnsi"/>
          <w:sz w:val="20"/>
          <w:szCs w:val="20"/>
        </w:rPr>
      </w:pPr>
    </w:p>
    <w:sectPr w:rsidR="009E5344" w:rsidRPr="009E5344" w:rsidSect="00410269">
      <w:footerReference w:type="default" r:id="rId11"/>
      <w:pgSz w:w="16840" w:h="11907" w:orient="landscape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4C544F" w14:textId="77777777" w:rsidR="00410269" w:rsidRDefault="00410269" w:rsidP="000C013E">
      <w:r>
        <w:separator/>
      </w:r>
    </w:p>
  </w:endnote>
  <w:endnote w:type="continuationSeparator" w:id="0">
    <w:p w14:paraId="1BFFEEBA" w14:textId="77777777" w:rsidR="00410269" w:rsidRDefault="00410269" w:rsidP="000C0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9D2B9" w14:textId="4908C3CE" w:rsidR="009E5344" w:rsidRDefault="009E5344" w:rsidP="00CF575E">
    <w:pPr>
      <w:pStyle w:val="a7"/>
    </w:pPr>
    <w:r>
      <w:rPr>
        <w:rFonts w:ascii="Tahoma" w:hAnsi="Tahoma" w:cs="Tahoma"/>
        <w:noProof/>
      </w:rPr>
      <w:drawing>
        <wp:inline distT="0" distB="0" distL="0" distR="0" wp14:anchorId="704CA3FA" wp14:editId="473BAE79">
          <wp:extent cx="2457450" cy="495300"/>
          <wp:effectExtent l="0" t="0" r="0" b="0"/>
          <wp:docPr id="1308316756" name="Εικόνα 1308316756" descr="Εικόνα που περιέχει κείμενο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 descr="Εικόνα που περιέχει κείμενο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C285A6" w14:textId="77777777" w:rsidR="00410269" w:rsidRDefault="00410269" w:rsidP="000C013E">
      <w:r>
        <w:separator/>
      </w:r>
    </w:p>
  </w:footnote>
  <w:footnote w:type="continuationSeparator" w:id="0">
    <w:p w14:paraId="7C3D5F66" w14:textId="77777777" w:rsidR="00410269" w:rsidRDefault="00410269" w:rsidP="000C01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2FF0"/>
    <w:multiLevelType w:val="hybridMultilevel"/>
    <w:tmpl w:val="A77244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668C1"/>
    <w:multiLevelType w:val="hybridMultilevel"/>
    <w:tmpl w:val="139CC1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502"/>
    <w:rsid w:val="00003502"/>
    <w:rsid w:val="00004C2D"/>
    <w:rsid w:val="00020ACE"/>
    <w:rsid w:val="0008304F"/>
    <w:rsid w:val="000C013E"/>
    <w:rsid w:val="000C18CD"/>
    <w:rsid w:val="000C7DCF"/>
    <w:rsid w:val="000F3EAA"/>
    <w:rsid w:val="001D388E"/>
    <w:rsid w:val="001E55A2"/>
    <w:rsid w:val="001F1ECD"/>
    <w:rsid w:val="0021020C"/>
    <w:rsid w:val="0021099C"/>
    <w:rsid w:val="00250AC4"/>
    <w:rsid w:val="00265F71"/>
    <w:rsid w:val="00270656"/>
    <w:rsid w:val="002708F3"/>
    <w:rsid w:val="002845A5"/>
    <w:rsid w:val="002941C7"/>
    <w:rsid w:val="00295454"/>
    <w:rsid w:val="002B3358"/>
    <w:rsid w:val="002E54B8"/>
    <w:rsid w:val="002F2421"/>
    <w:rsid w:val="00301F47"/>
    <w:rsid w:val="00313632"/>
    <w:rsid w:val="00314F83"/>
    <w:rsid w:val="00326EF2"/>
    <w:rsid w:val="00335235"/>
    <w:rsid w:val="00377E52"/>
    <w:rsid w:val="00387A3F"/>
    <w:rsid w:val="003A7223"/>
    <w:rsid w:val="003B6577"/>
    <w:rsid w:val="003B77F5"/>
    <w:rsid w:val="003F3C82"/>
    <w:rsid w:val="00401AF9"/>
    <w:rsid w:val="004048CC"/>
    <w:rsid w:val="00410269"/>
    <w:rsid w:val="00465250"/>
    <w:rsid w:val="004735CA"/>
    <w:rsid w:val="004A25F3"/>
    <w:rsid w:val="004B1360"/>
    <w:rsid w:val="004B3C5E"/>
    <w:rsid w:val="004C63CC"/>
    <w:rsid w:val="004F1D3B"/>
    <w:rsid w:val="00501363"/>
    <w:rsid w:val="00514222"/>
    <w:rsid w:val="0052289F"/>
    <w:rsid w:val="00522EBD"/>
    <w:rsid w:val="005252D6"/>
    <w:rsid w:val="0055207A"/>
    <w:rsid w:val="00590685"/>
    <w:rsid w:val="00595B43"/>
    <w:rsid w:val="005A2E8C"/>
    <w:rsid w:val="005A5DF0"/>
    <w:rsid w:val="005B052A"/>
    <w:rsid w:val="005E0C5B"/>
    <w:rsid w:val="00602CD3"/>
    <w:rsid w:val="006039FC"/>
    <w:rsid w:val="00623A67"/>
    <w:rsid w:val="006431DB"/>
    <w:rsid w:val="006463F2"/>
    <w:rsid w:val="006A7499"/>
    <w:rsid w:val="007136ED"/>
    <w:rsid w:val="00733B48"/>
    <w:rsid w:val="007569E5"/>
    <w:rsid w:val="00761586"/>
    <w:rsid w:val="007736B1"/>
    <w:rsid w:val="007748CE"/>
    <w:rsid w:val="007A6DBA"/>
    <w:rsid w:val="007B3169"/>
    <w:rsid w:val="007E7728"/>
    <w:rsid w:val="0082344F"/>
    <w:rsid w:val="00824621"/>
    <w:rsid w:val="00854689"/>
    <w:rsid w:val="00870581"/>
    <w:rsid w:val="00895F28"/>
    <w:rsid w:val="008A0D23"/>
    <w:rsid w:val="008A29EB"/>
    <w:rsid w:val="008B1814"/>
    <w:rsid w:val="008F5878"/>
    <w:rsid w:val="00933D6D"/>
    <w:rsid w:val="00951EA8"/>
    <w:rsid w:val="00974B22"/>
    <w:rsid w:val="00982CC5"/>
    <w:rsid w:val="009A5C99"/>
    <w:rsid w:val="009C2A7A"/>
    <w:rsid w:val="009E5344"/>
    <w:rsid w:val="00A15EFE"/>
    <w:rsid w:val="00A30DB6"/>
    <w:rsid w:val="00A310B1"/>
    <w:rsid w:val="00A85BAF"/>
    <w:rsid w:val="00AA566A"/>
    <w:rsid w:val="00AB7345"/>
    <w:rsid w:val="00AC4491"/>
    <w:rsid w:val="00AD50CF"/>
    <w:rsid w:val="00AE2BC2"/>
    <w:rsid w:val="00B13D32"/>
    <w:rsid w:val="00B23E38"/>
    <w:rsid w:val="00B34E46"/>
    <w:rsid w:val="00B652E8"/>
    <w:rsid w:val="00B75B6E"/>
    <w:rsid w:val="00B87883"/>
    <w:rsid w:val="00BD503F"/>
    <w:rsid w:val="00C669CB"/>
    <w:rsid w:val="00C73DE4"/>
    <w:rsid w:val="00CC2250"/>
    <w:rsid w:val="00CE0E51"/>
    <w:rsid w:val="00CF575E"/>
    <w:rsid w:val="00D10652"/>
    <w:rsid w:val="00D60BD8"/>
    <w:rsid w:val="00D6569C"/>
    <w:rsid w:val="00DA683D"/>
    <w:rsid w:val="00DC4A85"/>
    <w:rsid w:val="00DD7CEE"/>
    <w:rsid w:val="00DF5CD1"/>
    <w:rsid w:val="00E2469C"/>
    <w:rsid w:val="00E256EC"/>
    <w:rsid w:val="00EA4D04"/>
    <w:rsid w:val="00EB4480"/>
    <w:rsid w:val="00EC035E"/>
    <w:rsid w:val="00ED17FF"/>
    <w:rsid w:val="00FA4159"/>
    <w:rsid w:val="00FB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1A930C"/>
  <w15:docId w15:val="{EBF2143A-EB85-443A-A3CF-85AF7B197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4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A30DB6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3"/>
    <w:uiPriority w:val="99"/>
    <w:locked/>
    <w:rsid w:val="00A30DB6"/>
    <w:rPr>
      <w:rFonts w:cs="Times New Roman"/>
      <w:b/>
      <w:bCs/>
      <w:sz w:val="24"/>
      <w:szCs w:val="24"/>
    </w:rPr>
  </w:style>
  <w:style w:type="paragraph" w:styleId="a4">
    <w:name w:val="header"/>
    <w:basedOn w:val="a"/>
    <w:link w:val="Char0"/>
    <w:uiPriority w:val="99"/>
    <w:rsid w:val="00A30DB6"/>
    <w:pPr>
      <w:tabs>
        <w:tab w:val="center" w:pos="4153"/>
        <w:tab w:val="right" w:pos="8306"/>
      </w:tabs>
      <w:spacing w:before="200"/>
      <w:jc w:val="both"/>
    </w:pPr>
    <w:rPr>
      <w:rFonts w:ascii="Arial" w:hAnsi="Arial"/>
      <w:sz w:val="22"/>
      <w:szCs w:val="20"/>
      <w:lang w:eastAsia="en-US"/>
    </w:rPr>
  </w:style>
  <w:style w:type="character" w:customStyle="1" w:styleId="Char0">
    <w:name w:val="Κεφαλίδα Char"/>
    <w:basedOn w:val="a0"/>
    <w:link w:val="a4"/>
    <w:uiPriority w:val="99"/>
    <w:locked/>
    <w:rsid w:val="00A30DB6"/>
    <w:rPr>
      <w:rFonts w:ascii="Arial" w:hAnsi="Arial" w:cs="Times New Roman"/>
      <w:sz w:val="22"/>
      <w:lang w:eastAsia="en-US"/>
    </w:rPr>
  </w:style>
  <w:style w:type="paragraph" w:styleId="a5">
    <w:name w:val="annotation text"/>
    <w:basedOn w:val="a"/>
    <w:link w:val="Char1"/>
    <w:uiPriority w:val="99"/>
    <w:rsid w:val="002708F3"/>
    <w:pPr>
      <w:spacing w:before="120"/>
      <w:jc w:val="both"/>
    </w:pPr>
    <w:rPr>
      <w:rFonts w:ascii="Arial Narrow" w:hAnsi="Arial Narrow"/>
      <w:sz w:val="20"/>
      <w:szCs w:val="20"/>
    </w:rPr>
  </w:style>
  <w:style w:type="character" w:customStyle="1" w:styleId="Char1">
    <w:name w:val="Κείμενο σχολίου Char"/>
    <w:basedOn w:val="a0"/>
    <w:link w:val="a5"/>
    <w:uiPriority w:val="99"/>
    <w:locked/>
    <w:rsid w:val="002708F3"/>
    <w:rPr>
      <w:rFonts w:ascii="Arial Narrow" w:hAnsi="Arial Narrow" w:cs="Times New Roman"/>
    </w:rPr>
  </w:style>
  <w:style w:type="table" w:styleId="a6">
    <w:name w:val="Table Grid"/>
    <w:basedOn w:val="a1"/>
    <w:uiPriority w:val="99"/>
    <w:rsid w:val="00C669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Table Simple 1"/>
    <w:basedOn w:val="a1"/>
    <w:uiPriority w:val="99"/>
    <w:rsid w:val="00C669CB"/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">
    <w:name w:val="Table Simple 2"/>
    <w:basedOn w:val="a1"/>
    <w:uiPriority w:val="99"/>
    <w:rsid w:val="00C669CB"/>
    <w:rPr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">
    <w:name w:val="Table Simple 3"/>
    <w:basedOn w:val="a1"/>
    <w:uiPriority w:val="99"/>
    <w:rsid w:val="00C669CB"/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0">
    <w:name w:val="Table Subtle 1"/>
    <w:basedOn w:val="a1"/>
    <w:uiPriority w:val="99"/>
    <w:rsid w:val="00C669CB"/>
    <w:rPr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Subtle 2"/>
    <w:basedOn w:val="a1"/>
    <w:uiPriority w:val="99"/>
    <w:rsid w:val="00C669CB"/>
    <w:rPr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footer"/>
    <w:basedOn w:val="a"/>
    <w:link w:val="Char2"/>
    <w:uiPriority w:val="99"/>
    <w:rsid w:val="000C013E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7"/>
    <w:uiPriority w:val="99"/>
    <w:locked/>
    <w:rsid w:val="000C013E"/>
    <w:rPr>
      <w:rFonts w:cs="Times New Roman"/>
      <w:sz w:val="24"/>
      <w:szCs w:val="24"/>
    </w:rPr>
  </w:style>
  <w:style w:type="paragraph" w:styleId="a8">
    <w:name w:val="Balloon Text"/>
    <w:basedOn w:val="a"/>
    <w:link w:val="Char3"/>
    <w:uiPriority w:val="99"/>
    <w:semiHidden/>
    <w:unhideWhenUsed/>
    <w:rsid w:val="009C2A7A"/>
    <w:rPr>
      <w:rFonts w:ascii="Segoe UI" w:hAnsi="Segoe UI" w:cs="Segoe UI"/>
      <w:sz w:val="18"/>
      <w:szCs w:val="18"/>
    </w:rPr>
  </w:style>
  <w:style w:type="character" w:customStyle="1" w:styleId="Char3">
    <w:name w:val="Κείμενο πλαισίου Char"/>
    <w:basedOn w:val="a0"/>
    <w:link w:val="a8"/>
    <w:uiPriority w:val="99"/>
    <w:semiHidden/>
    <w:rsid w:val="009C2A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3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D63729FA9E2B47B2D0E5F381B7760F" ma:contentTypeVersion="18" ma:contentTypeDescription="Create a new document." ma:contentTypeScope="" ma:versionID="40a823488afa18f7b780bd55f6587ba5">
  <xsd:schema xmlns:xsd="http://www.w3.org/2001/XMLSchema" xmlns:xs="http://www.w3.org/2001/XMLSchema" xmlns:p="http://schemas.microsoft.com/office/2006/metadata/properties" xmlns:ns3="6fb8953a-4a89-43cf-a567-9b77ad25ff9e" xmlns:ns4="1462b46e-f33a-4752-86d7-8fbdd3b692c4" targetNamespace="http://schemas.microsoft.com/office/2006/metadata/properties" ma:root="true" ma:fieldsID="15d7dd4cdea4016442174c292917d005" ns3:_="" ns4:_="">
    <xsd:import namespace="6fb8953a-4a89-43cf-a567-9b77ad25ff9e"/>
    <xsd:import namespace="1462b46e-f33a-4752-86d7-8fbdd3b692c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8953a-4a89-43cf-a567-9b77ad25ff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25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2b46e-f33a-4752-86d7-8fbdd3b692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fb8953a-4a89-43cf-a567-9b77ad25ff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47C39-A90A-4864-9C58-EC5FF56615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B07982-234D-42FE-A4B7-8C5E10D642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8953a-4a89-43cf-a567-9b77ad25ff9e"/>
    <ds:schemaRef ds:uri="1462b46e-f33a-4752-86d7-8fbdd3b692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BCB472-13F1-422A-8FE9-5DC4E1BB23B4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1462b46e-f33a-4752-86d7-8fbdd3b692c4"/>
    <ds:schemaRef ds:uri="6fb8953a-4a89-43cf-a567-9b77ad25ff9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0A01E07-A5E5-48A0-A31A-D99F5FDCD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MOD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ΚΤ</dc:creator>
  <cp:keywords/>
  <dc:description/>
  <cp:lastModifiedBy>ΣΑΚΕΛΛΑΡΗ ΜΑΡΙΑ</cp:lastModifiedBy>
  <cp:revision>2</cp:revision>
  <cp:lastPrinted>2023-05-26T08:49:00Z</cp:lastPrinted>
  <dcterms:created xsi:type="dcterms:W3CDTF">2024-04-02T11:15:00Z</dcterms:created>
  <dcterms:modified xsi:type="dcterms:W3CDTF">2024-04-02T11:15:00Z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0x010100E4D63729FA9E2B47B2D0E5F381B7760F</vt:lpwstr>
  </property>
</Properties>
</file>