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bookmarkStart w:id="0" w:name="_GoBack"/>
      <w:bookmarkEnd w:id="0"/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8"/>
      <w:footerReference w:type="default" r:id="rId9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923AF5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3AF5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620AE975-8697-4C6F-A881-70E5FE88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F6DBE-02F1-49E5-A1AB-3EE99C03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2833</Characters>
  <Application>Microsoft Office Word</Application>
  <DocSecurity>4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ΛΥΤΡΑ ΔΗΜΗΤΡΑ</cp:lastModifiedBy>
  <cp:revision>2</cp:revision>
  <cp:lastPrinted>2023-01-26T09:31:00Z</cp:lastPrinted>
  <dcterms:created xsi:type="dcterms:W3CDTF">2023-01-31T09:32:00Z</dcterms:created>
  <dcterms:modified xsi:type="dcterms:W3CDTF">2023-01-31T09:32:00Z</dcterms:modified>
</cp:coreProperties>
</file>