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703" w:rsidRDefault="00032703">
      <w:pPr>
        <w:ind w:left="114" w:right="108"/>
        <w:jc w:val="center"/>
        <w:rPr>
          <w:rFonts w:cs="Arial"/>
          <w:color w:val="000000"/>
        </w:rPr>
      </w:pPr>
    </w:p>
    <w:tbl>
      <w:tblPr>
        <w:tblW w:w="0" w:type="auto"/>
        <w:tblInd w:w="222" w:type="dxa"/>
        <w:tblLayout w:type="fixed"/>
        <w:tblCellMar>
          <w:left w:w="0" w:type="dxa"/>
          <w:right w:w="0" w:type="dxa"/>
        </w:tblCellMar>
        <w:tblLook w:val="04A0" w:firstRow="1" w:lastRow="0" w:firstColumn="1" w:lastColumn="0" w:noHBand="0" w:noVBand="1"/>
      </w:tblPr>
      <w:tblGrid>
        <w:gridCol w:w="2346"/>
        <w:gridCol w:w="3686"/>
        <w:gridCol w:w="125"/>
        <w:gridCol w:w="3639"/>
      </w:tblGrid>
      <w:tr w:rsidR="00032703" w:rsidTr="00AC2A27">
        <w:tc>
          <w:tcPr>
            <w:tcW w:w="2346" w:type="dxa"/>
            <w:shd w:val="clear" w:color="auto" w:fill="FFFFFF"/>
            <w:vAlign w:val="bottom"/>
          </w:tcPr>
          <w:p w:rsidR="00032703" w:rsidRDefault="002E45FF">
            <w:pPr>
              <w:jc w:val="center"/>
            </w:pPr>
            <w:r>
              <w:rPr>
                <w:noProof/>
                <w:lang w:val="el-GR" w:eastAsia="el-GR"/>
              </w:rPr>
              <w:drawing>
                <wp:inline distT="0" distB="0" distL="0" distR="0">
                  <wp:extent cx="814806" cy="8600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7">
                            <a:extLst>
                              <a:ext uri="{28A0092B-C50C-407E-A947-70E740481C1C}">
                                <a14:useLocalDpi xmlns:a14="http://schemas.microsoft.com/office/drawing/2010/main" val="0"/>
                              </a:ext>
                            </a:extLst>
                          </a:blip>
                          <a:stretch>
                            <a:fillRect/>
                          </a:stretch>
                        </pic:blipFill>
                        <pic:spPr>
                          <a:xfrm>
                            <a:off x="0" y="0"/>
                            <a:ext cx="814806" cy="860069"/>
                          </a:xfrm>
                          <a:prstGeom prst="rect">
                            <a:avLst/>
                          </a:prstGeom>
                        </pic:spPr>
                      </pic:pic>
                    </a:graphicData>
                  </a:graphic>
                </wp:inline>
              </w:drawing>
            </w:r>
          </w:p>
        </w:tc>
        <w:tc>
          <w:tcPr>
            <w:tcW w:w="3811" w:type="dxa"/>
            <w:gridSpan w:val="2"/>
            <w:shd w:val="clear" w:color="auto" w:fill="FFFFFF"/>
            <w:vAlign w:val="center"/>
          </w:tcPr>
          <w:p w:rsidR="00032703" w:rsidRDefault="00032703">
            <w:pPr>
              <w:jc w:val="center"/>
            </w:pPr>
          </w:p>
        </w:tc>
        <w:tc>
          <w:tcPr>
            <w:tcW w:w="3639" w:type="dxa"/>
            <w:shd w:val="clear" w:color="auto" w:fill="FFFFFF"/>
            <w:vAlign w:val="bottom"/>
          </w:tcPr>
          <w:p w:rsidR="00032703" w:rsidRDefault="00032703">
            <w:pPr>
              <w:ind w:left="92" w:right="113"/>
              <w:jc w:val="right"/>
            </w:pPr>
          </w:p>
        </w:tc>
      </w:tr>
      <w:tr w:rsidR="00032703" w:rsidRPr="00B20F41" w:rsidTr="00AC2A27">
        <w:tc>
          <w:tcPr>
            <w:tcW w:w="6032" w:type="dxa"/>
            <w:gridSpan w:val="2"/>
            <w:shd w:val="clear" w:color="auto" w:fill="FFFFFF"/>
          </w:tcPr>
          <w:p w:rsidR="00032703" w:rsidRPr="00AC2A27" w:rsidRDefault="002E45FF">
            <w:pPr>
              <w:spacing w:line="360" w:lineRule="auto"/>
              <w:ind w:left="15"/>
              <w:rPr>
                <w:rFonts w:cs="Arial"/>
                <w:color w:val="000000"/>
                <w:sz w:val="20"/>
                <w:lang w:val="el-GR"/>
              </w:rPr>
            </w:pPr>
            <w:r w:rsidRPr="00AC2A27">
              <w:rPr>
                <w:rFonts w:cs="Arial"/>
                <w:color w:val="000000"/>
                <w:sz w:val="20"/>
                <w:lang w:val="el-GR"/>
              </w:rPr>
              <w:t>ΕΛΛΗΝΙΚΗ ΔΗΜΟΚΡΑΤΙΑ</w:t>
            </w:r>
            <w:r w:rsidRPr="00AC2A27">
              <w:rPr>
                <w:lang w:val="el-GR"/>
              </w:rPr>
              <w:br/>
            </w:r>
            <w:r w:rsidRPr="00AC2A27">
              <w:rPr>
                <w:rFonts w:cs="Arial"/>
                <w:color w:val="000000"/>
                <w:sz w:val="20"/>
                <w:lang w:val="el-GR"/>
              </w:rPr>
              <w:t>ΠΕΡΙΦΕΡΕΙΑ ΣΤΕΡΕΑΣ ΕΛΛΑΔΑΣ</w:t>
            </w:r>
          </w:p>
          <w:p w:rsidR="00032703" w:rsidRPr="00AC2A27" w:rsidRDefault="002E45FF">
            <w:pPr>
              <w:spacing w:line="360" w:lineRule="auto"/>
              <w:rPr>
                <w:rFonts w:cs="Arial"/>
                <w:color w:val="000000"/>
                <w:sz w:val="20"/>
                <w:lang w:val="el-GR"/>
              </w:rPr>
            </w:pPr>
            <w:r w:rsidRPr="00AC2A27">
              <w:rPr>
                <w:rFonts w:cs="Arial"/>
                <w:color w:val="000000"/>
                <w:sz w:val="20"/>
                <w:lang w:val="el-GR"/>
              </w:rPr>
              <w:t>ΕΙΔΙΚΗ ΥΠΗΡΕΣΙΑ ΔΙΑΧΕΙΡΙΣΗΣ ΠΡΟΓΡΑΜΜΑΤΟΣ "ΣΤΕΡΕΑ ΕΛΛΑΔΑ"</w:t>
            </w:r>
            <w:r w:rsidRPr="00AC2A27">
              <w:rPr>
                <w:lang w:val="el-GR"/>
              </w:rPr>
              <w:br/>
            </w:r>
            <w:r w:rsidRPr="00AC2A27">
              <w:rPr>
                <w:rFonts w:cs="Arial"/>
                <w:color w:val="000000"/>
                <w:sz w:val="20"/>
                <w:lang w:val="el-GR"/>
              </w:rPr>
              <w:t>Ταχ. Δ/νση: ΥΨΗΛΑΝΤΗ 12 ΛΑΜΙΑ, 35131</w:t>
            </w:r>
            <w:r w:rsidRPr="00AC2A27">
              <w:rPr>
                <w:lang w:val="el-GR"/>
              </w:rPr>
              <w:br/>
            </w:r>
            <w:r w:rsidR="009173DD">
              <w:rPr>
                <w:rFonts w:cs="Arial"/>
                <w:color w:val="000000"/>
                <w:sz w:val="20"/>
                <w:lang w:val="el-GR"/>
              </w:rPr>
              <w:t>Πληροφορίες: Μ. Σακελλάρη</w:t>
            </w:r>
            <w:bookmarkStart w:id="0" w:name="_GoBack"/>
            <w:bookmarkEnd w:id="0"/>
            <w:r w:rsidRPr="00AC2A27">
              <w:rPr>
                <w:lang w:val="el-GR"/>
              </w:rPr>
              <w:br/>
            </w:r>
            <w:r w:rsidRPr="00AC2A27">
              <w:rPr>
                <w:rFonts w:cs="Arial"/>
                <w:color w:val="000000"/>
                <w:sz w:val="20"/>
                <w:lang w:val="el-GR"/>
              </w:rPr>
              <w:t>Τηλ.: 2231350912, 2231350900</w:t>
            </w:r>
            <w:r w:rsidRPr="00AC2A27">
              <w:rPr>
                <w:lang w:val="el-GR"/>
              </w:rPr>
              <w:br/>
            </w:r>
            <w:r>
              <w:rPr>
                <w:rFonts w:cs="Arial"/>
                <w:color w:val="000000"/>
                <w:sz w:val="20"/>
              </w:rPr>
              <w:t>Email</w:t>
            </w:r>
            <w:r w:rsidRPr="00AC2A27">
              <w:rPr>
                <w:rFonts w:cs="Arial"/>
                <w:color w:val="000000"/>
                <w:sz w:val="20"/>
                <w:lang w:val="el-GR"/>
              </w:rPr>
              <w:t xml:space="preserve">: </w:t>
            </w:r>
            <w:r>
              <w:rPr>
                <w:rFonts w:cs="Arial"/>
                <w:color w:val="000000"/>
                <w:sz w:val="20"/>
              </w:rPr>
              <w:t>msakellari</w:t>
            </w:r>
            <w:r w:rsidRPr="00AC2A27">
              <w:rPr>
                <w:rFonts w:cs="Arial"/>
                <w:color w:val="000000"/>
                <w:sz w:val="20"/>
                <w:lang w:val="el-GR"/>
              </w:rPr>
              <w:t>@</w:t>
            </w:r>
            <w:r>
              <w:rPr>
                <w:rFonts w:cs="Arial"/>
                <w:color w:val="000000"/>
                <w:sz w:val="20"/>
              </w:rPr>
              <w:t>mou</w:t>
            </w:r>
            <w:r w:rsidRPr="00AC2A27">
              <w:rPr>
                <w:rFonts w:cs="Arial"/>
                <w:color w:val="000000"/>
                <w:sz w:val="20"/>
                <w:lang w:val="el-GR"/>
              </w:rPr>
              <w:t>.</w:t>
            </w:r>
            <w:r>
              <w:rPr>
                <w:rFonts w:cs="Arial"/>
                <w:color w:val="000000"/>
                <w:sz w:val="20"/>
              </w:rPr>
              <w:t>gr</w:t>
            </w:r>
          </w:p>
        </w:tc>
        <w:tc>
          <w:tcPr>
            <w:tcW w:w="125" w:type="dxa"/>
            <w:shd w:val="clear" w:color="auto" w:fill="FFFFFF"/>
          </w:tcPr>
          <w:p w:rsidR="00032703" w:rsidRPr="00AC2A27" w:rsidRDefault="00032703">
            <w:pPr>
              <w:ind w:left="113" w:right="113"/>
              <w:jc w:val="center"/>
              <w:rPr>
                <w:lang w:val="el-GR"/>
              </w:rPr>
            </w:pPr>
          </w:p>
        </w:tc>
        <w:tc>
          <w:tcPr>
            <w:tcW w:w="3639" w:type="dxa"/>
            <w:shd w:val="clear" w:color="auto" w:fill="FFFFFF"/>
            <w:vAlign w:val="center"/>
          </w:tcPr>
          <w:p w:rsidR="00032703" w:rsidRPr="00AC2A27" w:rsidRDefault="002E45FF">
            <w:pPr>
              <w:spacing w:line="360" w:lineRule="auto"/>
              <w:ind w:left="219" w:right="113"/>
              <w:rPr>
                <w:rFonts w:cs="Arial"/>
                <w:color w:val="000000"/>
                <w:sz w:val="20"/>
                <w:lang w:val="el-GR"/>
              </w:rPr>
            </w:pPr>
            <w:r w:rsidRPr="00AC2A27">
              <w:rPr>
                <w:rFonts w:cs="Arial"/>
                <w:color w:val="000000"/>
                <w:sz w:val="20"/>
                <w:lang w:val="el-GR"/>
              </w:rPr>
              <w:t>ΑΝΑΡΤΗΤΕΑ ΣΤΟ ΔΙΑΔΙΚΤΥΟ</w:t>
            </w:r>
          </w:p>
          <w:p w:rsidR="00032703" w:rsidRPr="00AC2A27" w:rsidRDefault="002E45FF" w:rsidP="00AC2A27">
            <w:pPr>
              <w:ind w:left="221" w:right="113"/>
              <w:rPr>
                <w:rFonts w:cs="Arial"/>
                <w:color w:val="000000"/>
                <w:sz w:val="20"/>
                <w:lang w:val="el-GR"/>
              </w:rPr>
            </w:pPr>
            <w:r w:rsidRPr="00AC2A27">
              <w:rPr>
                <w:rFonts w:cs="Arial"/>
                <w:b/>
                <w:bCs/>
                <w:color w:val="FF0000"/>
                <w:sz w:val="20"/>
                <w:lang w:val="el-GR"/>
              </w:rPr>
              <w:t xml:space="preserve"> </w:t>
            </w:r>
          </w:p>
          <w:p w:rsidR="00032703" w:rsidRPr="00B20F41" w:rsidRDefault="002E45FF">
            <w:pPr>
              <w:ind w:left="221" w:right="67"/>
              <w:rPr>
                <w:rFonts w:cs="Arial"/>
                <w:color w:val="000000"/>
                <w:sz w:val="20"/>
                <w:lang w:val="el-GR"/>
              </w:rPr>
            </w:pPr>
            <w:r w:rsidRPr="00AC2A27">
              <w:rPr>
                <w:rFonts w:cs="Arial"/>
                <w:color w:val="000000"/>
                <w:sz w:val="20"/>
                <w:lang w:val="el-GR"/>
              </w:rPr>
              <w:t xml:space="preserve">ΛΑΜΙΑ, </w:t>
            </w:r>
            <w:bookmarkStart w:id="1" w:name="FLD5"/>
            <w:r w:rsidR="00AC2A27" w:rsidRPr="00B20F41">
              <w:rPr>
                <w:rFonts w:cs="Arial"/>
                <w:color w:val="000000"/>
                <w:sz w:val="20"/>
                <w:lang w:val="el-GR"/>
              </w:rPr>
              <w:t>……………….</w:t>
            </w:r>
          </w:p>
          <w:bookmarkEnd w:id="1"/>
          <w:p w:rsidR="00AC2A27" w:rsidRDefault="00AC2A27">
            <w:pPr>
              <w:ind w:left="221" w:right="67"/>
              <w:rPr>
                <w:rFonts w:cs="Arial"/>
                <w:color w:val="000000"/>
                <w:sz w:val="20"/>
                <w:lang w:val="el-GR"/>
              </w:rPr>
            </w:pPr>
          </w:p>
          <w:p w:rsidR="00032703" w:rsidRPr="00B20F41" w:rsidRDefault="002E45FF">
            <w:pPr>
              <w:ind w:left="221" w:right="67"/>
              <w:rPr>
                <w:rFonts w:cs="Arial"/>
                <w:color w:val="000000"/>
                <w:sz w:val="20"/>
                <w:lang w:val="el-GR"/>
              </w:rPr>
            </w:pPr>
            <w:r w:rsidRPr="00AC2A27">
              <w:rPr>
                <w:rFonts w:cs="Arial"/>
                <w:color w:val="000000"/>
                <w:sz w:val="20"/>
                <w:lang w:val="el-GR"/>
              </w:rPr>
              <w:t xml:space="preserve">Α.Π.: </w:t>
            </w:r>
            <w:bookmarkStart w:id="2" w:name="FLD1"/>
            <w:r w:rsidR="00AC2A27" w:rsidRPr="00B20F41">
              <w:rPr>
                <w:rFonts w:cs="Arial"/>
                <w:color w:val="000000"/>
                <w:sz w:val="20"/>
                <w:lang w:val="el-GR"/>
              </w:rPr>
              <w:t>…………….</w:t>
            </w:r>
          </w:p>
          <w:bookmarkEnd w:id="2"/>
          <w:p w:rsidR="00032703" w:rsidRPr="00AC2A27" w:rsidRDefault="00032703">
            <w:pPr>
              <w:ind w:left="221" w:right="67"/>
              <w:rPr>
                <w:lang w:val="el-GR"/>
              </w:rPr>
            </w:pPr>
          </w:p>
          <w:p w:rsidR="00032703" w:rsidRPr="00AC2A27" w:rsidRDefault="00032703">
            <w:pPr>
              <w:ind w:left="221" w:right="221"/>
              <w:rPr>
                <w:lang w:val="el-GR"/>
              </w:rPr>
            </w:pPr>
          </w:p>
          <w:p w:rsidR="00032703" w:rsidRPr="00AC2A27" w:rsidRDefault="00032703">
            <w:pPr>
              <w:ind w:left="221" w:right="221"/>
              <w:rPr>
                <w:lang w:val="el-GR"/>
              </w:rPr>
            </w:pPr>
          </w:p>
          <w:p w:rsidR="00032703" w:rsidRPr="00AC2A27" w:rsidRDefault="002E45FF">
            <w:pPr>
              <w:ind w:left="221" w:right="67"/>
              <w:rPr>
                <w:rFonts w:cs="Arial"/>
                <w:color w:val="000000"/>
                <w:sz w:val="20"/>
                <w:lang w:val="el-GR"/>
              </w:rPr>
            </w:pPr>
            <w:r w:rsidRPr="00AC2A27">
              <w:rPr>
                <w:rFonts w:cs="Arial"/>
                <w:b/>
                <w:bCs/>
                <w:color w:val="000000"/>
                <w:sz w:val="20"/>
                <w:lang w:val="el-GR"/>
              </w:rPr>
              <w:t xml:space="preserve">Κωδικός Πρόσκλησης: </w:t>
            </w:r>
            <w:r w:rsidRPr="00AC2A27">
              <w:rPr>
                <w:rFonts w:cs="Arial"/>
                <w:color w:val="000000"/>
                <w:sz w:val="20"/>
                <w:lang w:val="el-GR"/>
              </w:rPr>
              <w:t>32</w:t>
            </w:r>
          </w:p>
          <w:p w:rsidR="00032703" w:rsidRPr="00AC2A27" w:rsidRDefault="002E45FF">
            <w:pPr>
              <w:ind w:left="221" w:right="221"/>
              <w:rPr>
                <w:rFonts w:cs="Arial"/>
                <w:b/>
                <w:bCs/>
                <w:color w:val="000000"/>
                <w:sz w:val="20"/>
                <w:lang w:val="el-GR"/>
              </w:rPr>
            </w:pPr>
            <w:r w:rsidRPr="00AC2A27">
              <w:rPr>
                <w:rFonts w:cs="Arial"/>
                <w:b/>
                <w:bCs/>
                <w:color w:val="000000"/>
                <w:sz w:val="20"/>
                <w:lang w:val="el-GR"/>
              </w:rPr>
              <w:t xml:space="preserve">Α/Α Πρόσκλησης ΟΠΣ: </w:t>
            </w:r>
            <w:r w:rsidRPr="00AC2A27">
              <w:rPr>
                <w:rFonts w:cs="Arial"/>
                <w:color w:val="000000"/>
                <w:sz w:val="20"/>
                <w:lang w:val="el-GR"/>
              </w:rPr>
              <w:t>5892</w:t>
            </w:r>
            <w:r w:rsidRPr="00AC2A27">
              <w:rPr>
                <w:rFonts w:cs="Arial"/>
                <w:b/>
                <w:bCs/>
                <w:color w:val="000000"/>
                <w:sz w:val="20"/>
                <w:lang w:val="el-GR"/>
              </w:rPr>
              <w:t xml:space="preserve"> </w:t>
            </w:r>
          </w:p>
          <w:p w:rsidR="00032703" w:rsidRPr="00AC2A27" w:rsidRDefault="00032703">
            <w:pPr>
              <w:ind w:left="221" w:right="221"/>
              <w:rPr>
                <w:rFonts w:cs="Arial"/>
                <w:color w:val="000000"/>
                <w:sz w:val="20"/>
                <w:lang w:val="el-GR"/>
              </w:rPr>
            </w:pPr>
          </w:p>
          <w:p w:rsidR="00032703" w:rsidRPr="00AC2A27" w:rsidRDefault="00032703">
            <w:pPr>
              <w:ind w:left="221" w:right="221"/>
              <w:rPr>
                <w:lang w:val="el-GR"/>
              </w:rPr>
            </w:pPr>
          </w:p>
          <w:p w:rsidR="00032703" w:rsidRPr="00AC2A27" w:rsidRDefault="00032703">
            <w:pPr>
              <w:ind w:left="221" w:right="221"/>
              <w:rPr>
                <w:rFonts w:cs="Arial"/>
                <w:color w:val="000000"/>
                <w:sz w:val="20"/>
                <w:lang w:val="el-GR"/>
              </w:rPr>
            </w:pPr>
          </w:p>
          <w:p w:rsidR="00032703" w:rsidRPr="00AC2A27" w:rsidRDefault="002E45FF">
            <w:pPr>
              <w:ind w:left="221" w:right="113"/>
              <w:rPr>
                <w:rFonts w:cs="Arial"/>
                <w:color w:val="000000"/>
                <w:sz w:val="20"/>
                <w:lang w:val="el-GR"/>
              </w:rPr>
            </w:pPr>
            <w:r w:rsidRPr="00AC2A27">
              <w:rPr>
                <w:rFonts w:cs="Arial"/>
                <w:color w:val="000000"/>
                <w:sz w:val="20"/>
                <w:lang w:val="el-GR"/>
              </w:rPr>
              <w:t xml:space="preserve">    </w:t>
            </w:r>
          </w:p>
          <w:p w:rsidR="00032703" w:rsidRPr="00AC2A27" w:rsidRDefault="002E45FF" w:rsidP="00B20F41">
            <w:pPr>
              <w:spacing w:line="360" w:lineRule="auto"/>
              <w:ind w:left="221" w:right="113"/>
              <w:rPr>
                <w:rFonts w:cs="Arial"/>
                <w:color w:val="000000"/>
                <w:sz w:val="20"/>
                <w:lang w:val="el-GR"/>
              </w:rPr>
            </w:pPr>
            <w:r w:rsidRPr="00AC2A27">
              <w:rPr>
                <w:rFonts w:cs="Arial"/>
                <w:color w:val="000000"/>
                <w:sz w:val="20"/>
                <w:lang w:val="el-GR"/>
              </w:rPr>
              <w:t>Προς: ΕΙΔΙΚΗ ΥΠΗΡΕΣΙΑ ΔΗΜΟΣΙΩΝ ΕΡΓΩΝ ΚΑΤΑΣΚΕΥΗΣ ΚΑΙ ΣΥΝΤΗΡΗΣΗΣ ΣΥΓΚΟΙΝΩΝΙΑΚΩΝ ΥΠΟΔΟΜΩΝ</w:t>
            </w:r>
            <w:r w:rsidRPr="00AC2A27">
              <w:rPr>
                <w:lang w:val="el-GR"/>
              </w:rPr>
              <w:br/>
            </w:r>
            <w:r w:rsidRPr="00AC2A27">
              <w:rPr>
                <w:rFonts w:cs="Arial"/>
                <w:color w:val="000000"/>
                <w:sz w:val="20"/>
                <w:lang w:val="el-GR"/>
              </w:rPr>
              <w:t>Λεωφόρος Κηφισίας 37, 151 23, Μαρούσι</w:t>
            </w:r>
            <w:r w:rsidR="00B20F41">
              <w:rPr>
                <w:rFonts w:cs="Arial"/>
                <w:color w:val="000000"/>
                <w:sz w:val="20"/>
                <w:lang w:val="el-GR"/>
              </w:rPr>
              <w:t xml:space="preserve"> </w:t>
            </w:r>
            <w:r w:rsidR="00B20F41" w:rsidRPr="00B20F41">
              <w:rPr>
                <w:rFonts w:cs="Arial"/>
                <w:color w:val="000000"/>
                <w:sz w:val="20"/>
                <w:lang w:val="el-GR"/>
              </w:rPr>
              <w:t xml:space="preserve">e-mail: </w:t>
            </w:r>
            <w:hyperlink r:id="rId8" w:history="1">
              <w:r w:rsidR="00B20F41" w:rsidRPr="001722E5">
                <w:rPr>
                  <w:rStyle w:val="-"/>
                  <w:rFonts w:cs="Arial"/>
                  <w:sz w:val="20"/>
                  <w:lang w:val="el-GR"/>
                </w:rPr>
                <w:t>eyde.kssy@ggde.gr</w:t>
              </w:r>
            </w:hyperlink>
            <w:r w:rsidR="00B20F41">
              <w:rPr>
                <w:rFonts w:cs="Arial"/>
                <w:color w:val="000000"/>
                <w:sz w:val="20"/>
                <w:lang w:val="el-GR"/>
              </w:rPr>
              <w:t xml:space="preserve"> </w:t>
            </w:r>
          </w:p>
        </w:tc>
      </w:tr>
    </w:tbl>
    <w:p w:rsidR="00032703" w:rsidRPr="00AC2A27" w:rsidRDefault="00032703">
      <w:pPr>
        <w:ind w:left="114" w:right="108"/>
        <w:jc w:val="center"/>
        <w:rPr>
          <w:lang w:val="el-GR"/>
        </w:rPr>
      </w:pPr>
    </w:p>
    <w:p w:rsidR="00032703" w:rsidRPr="00AC2A27" w:rsidRDefault="00032703">
      <w:pPr>
        <w:tabs>
          <w:tab w:val="left" w:pos="108"/>
        </w:tabs>
        <w:ind w:left="114" w:right="108"/>
        <w:jc w:val="right"/>
        <w:rPr>
          <w:rFonts w:cs="Arial"/>
          <w:color w:val="000000"/>
          <w:lang w:val="el-GR"/>
        </w:rPr>
      </w:pP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ΠΡΟΣΚΛΗΣΗ</w:t>
      </w:r>
    </w:p>
    <w:p w:rsidR="00032703" w:rsidRPr="00AC2A27" w:rsidRDefault="00032703">
      <w:pPr>
        <w:tabs>
          <w:tab w:val="left" w:pos="108"/>
        </w:tabs>
        <w:ind w:left="114" w:right="108"/>
        <w:jc w:val="center"/>
        <w:rPr>
          <w:rFonts w:cs="Arial"/>
          <w:color w:val="000000"/>
          <w:lang w:val="el-GR"/>
        </w:rPr>
      </w:pP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 xml:space="preserve">ΜΕ ΤΙΤΛΟ «Κατασκευή οδών για τη βελτίωση της συνδεσιμότητας της ΠΣΤΕ- Στάδιο Α» </w:t>
      </w:r>
    </w:p>
    <w:p w:rsidR="00032703" w:rsidRPr="00AC2A27" w:rsidRDefault="00032703">
      <w:pPr>
        <w:tabs>
          <w:tab w:val="left" w:pos="108"/>
        </w:tabs>
        <w:ind w:left="114" w:right="108"/>
        <w:jc w:val="center"/>
        <w:rPr>
          <w:rFonts w:cs="Arial"/>
          <w:color w:val="000000"/>
          <w:lang w:val="el-GR"/>
        </w:rPr>
      </w:pP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 xml:space="preserve">ΓΙΑ ΤΗΝ ΥΠΟΒΟΛΗ ΠΡΟΤΑΣΕΩΝ  </w:t>
      </w: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ΣΤΟ ΠΡΟΓΡΑΜΜΑ</w:t>
      </w: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ΣΤΕΡΕΑ ΕΛΛΑΔΑ</w:t>
      </w:r>
    </w:p>
    <w:p w:rsidR="00032703" w:rsidRPr="00AC2A27" w:rsidRDefault="00032703">
      <w:pPr>
        <w:tabs>
          <w:tab w:val="left" w:pos="108"/>
        </w:tabs>
        <w:ind w:left="114" w:right="108"/>
        <w:jc w:val="center"/>
        <w:rPr>
          <w:rFonts w:cs="Arial"/>
          <w:color w:val="000000"/>
          <w:lang w:val="el-GR"/>
        </w:rPr>
      </w:pPr>
    </w:p>
    <w:p w:rsidR="00032703" w:rsidRPr="00AC2A27" w:rsidRDefault="00032703">
      <w:pPr>
        <w:tabs>
          <w:tab w:val="left" w:pos="108"/>
        </w:tabs>
        <w:ind w:left="114" w:right="108"/>
        <w:jc w:val="center"/>
        <w:rPr>
          <w:rFonts w:cs="Arial"/>
          <w:color w:val="000000"/>
          <w:lang w:val="el-GR"/>
        </w:rPr>
      </w:pPr>
    </w:p>
    <w:p w:rsidR="00032703" w:rsidRPr="00AC2A27" w:rsidRDefault="002E45FF">
      <w:pPr>
        <w:tabs>
          <w:tab w:val="left" w:pos="108"/>
        </w:tabs>
        <w:ind w:left="114" w:right="108"/>
        <w:jc w:val="center"/>
        <w:rPr>
          <w:rFonts w:cs="Arial"/>
          <w:b/>
          <w:bCs/>
          <w:color w:val="000000"/>
          <w:lang w:val="el-GR"/>
        </w:rPr>
      </w:pPr>
      <w:r w:rsidRPr="00AC2A27">
        <w:rPr>
          <w:rFonts w:cs="Arial"/>
          <w:b/>
          <w:bCs/>
          <w:color w:val="000000"/>
          <w:lang w:val="el-GR"/>
        </w:rPr>
        <w:t>Ο ΠΕΡΙΦΕΡΕΙΑΡΧΗΣ</w:t>
      </w:r>
    </w:p>
    <w:p w:rsidR="00032703" w:rsidRPr="00AC2A27" w:rsidRDefault="00032703">
      <w:pPr>
        <w:ind w:left="114" w:right="108"/>
        <w:jc w:val="both"/>
        <w:rPr>
          <w:rFonts w:cs="Arial"/>
          <w:color w:val="000000"/>
          <w:lang w:val="el-GR"/>
        </w:rPr>
      </w:pPr>
    </w:p>
    <w:p w:rsidR="00032703" w:rsidRPr="00AC2A27" w:rsidRDefault="002E45FF">
      <w:pPr>
        <w:tabs>
          <w:tab w:val="left" w:pos="392"/>
        </w:tabs>
        <w:ind w:left="398" w:right="108" w:hanging="284"/>
        <w:jc w:val="both"/>
        <w:rPr>
          <w:rFonts w:cs="Arial"/>
          <w:color w:val="000000"/>
          <w:u w:val="single"/>
          <w:lang w:val="el-GR"/>
        </w:rPr>
      </w:pPr>
      <w:r w:rsidRPr="00AC2A27">
        <w:rPr>
          <w:rFonts w:cs="Arial"/>
          <w:color w:val="000000"/>
          <w:u w:val="single"/>
          <w:lang w:val="el-GR"/>
        </w:rPr>
        <w:t xml:space="preserve">Έχοντας υπόψη: </w:t>
      </w:r>
    </w:p>
    <w:p w:rsidR="00032703" w:rsidRPr="00AC2A27" w:rsidRDefault="002E45FF">
      <w:pPr>
        <w:spacing w:after="120"/>
        <w:ind w:left="398" w:right="108" w:hanging="284"/>
        <w:rPr>
          <w:rFonts w:cs="Arial"/>
          <w:color w:val="000000"/>
          <w:lang w:val="el-GR"/>
        </w:rPr>
      </w:pPr>
      <w:r w:rsidRPr="00AC2A27">
        <w:rPr>
          <w:rFonts w:cs="Arial"/>
          <w:color w:val="000000"/>
          <w:lang w:val="el-GR"/>
        </w:rPr>
        <w:tab/>
        <w:t>1. Το άρθρο 90 του «Κώδικα Νομοθεσίας για την Κυβέρνηση και τα Κυβερνητικά Όργανα» που κυρώθηκε για το άρθρο πρώτο του Π.Δ. 63/2005 (ΦΕΚ 98/Α/22-04-2005) που διατηρήθηκε σε ισχύ με την διάταξη του άρθρου 119 παρ.22 του ν. 4622/2019 (Α΄133),</w:t>
      </w:r>
      <w:r w:rsidRPr="00AC2A27">
        <w:rPr>
          <w:lang w:val="el-GR"/>
        </w:rPr>
        <w:br/>
      </w:r>
      <w:r w:rsidRPr="00AC2A27">
        <w:rPr>
          <w:rFonts w:cs="Arial"/>
          <w:color w:val="000000"/>
          <w:lang w:val="el-GR"/>
        </w:rPr>
        <w:t>2. Το ν. 4914/2022 (Α’ 61) για τη «Διαχείριση, τον έλεγχο και την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όπως ισχύει,</w:t>
      </w:r>
      <w:r w:rsidRPr="00AC2A27">
        <w:rPr>
          <w:lang w:val="el-GR"/>
        </w:rPr>
        <w:br/>
      </w:r>
      <w:r w:rsidRPr="00AC2A27">
        <w:rPr>
          <w:rFonts w:cs="Arial"/>
          <w:color w:val="000000"/>
          <w:lang w:val="el-GR"/>
        </w:rPr>
        <w:t>3. Το ν. 3852/2010 (Β’ 87) «Νέα Αρχιτεκτονική της Διοίκησης και της Αποκεντρωμένης Διοίκησης – Πρόγραμμα Καλλικράτης», όπως ισχύει</w:t>
      </w:r>
      <w:r w:rsidRPr="00AC2A27">
        <w:rPr>
          <w:lang w:val="el-GR"/>
        </w:rPr>
        <w:br/>
      </w:r>
      <w:r w:rsidRPr="00AC2A27">
        <w:rPr>
          <w:rFonts w:cs="Arial"/>
          <w:color w:val="000000"/>
          <w:lang w:val="el-GR"/>
        </w:rPr>
        <w:t>4. Το ν. 4555/2018 (Α’ 133)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όπως ισχύει,</w:t>
      </w:r>
      <w:r w:rsidRPr="00AC2A27">
        <w:rPr>
          <w:lang w:val="el-GR"/>
        </w:rPr>
        <w:br/>
      </w:r>
      <w:r w:rsidRPr="00AC2A27">
        <w:rPr>
          <w:rFonts w:cs="Arial"/>
          <w:color w:val="000000"/>
          <w:lang w:val="el-GR"/>
        </w:rPr>
        <w:t>5. Τον Κανονισμό (ΕΕ) αριθ.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r w:rsidRPr="00AC2A27">
        <w:rPr>
          <w:lang w:val="el-GR"/>
        </w:rPr>
        <w:br/>
      </w:r>
      <w:r w:rsidRPr="00AC2A27">
        <w:rPr>
          <w:rFonts w:cs="Arial"/>
          <w:color w:val="000000"/>
          <w:lang w:val="el-GR"/>
        </w:rPr>
        <w:t>6. Το Π.Δ. 148/2010 «Οργανισμός της Περιφέρειας Στερεάς Ελλάδας» (ΦΕΚ 241Α/27.12.2010), όπως ισχύει,</w:t>
      </w:r>
      <w:r w:rsidRPr="00AC2A27">
        <w:rPr>
          <w:lang w:val="el-GR"/>
        </w:rPr>
        <w:br/>
      </w:r>
      <w:r w:rsidRPr="00AC2A27">
        <w:rPr>
          <w:rFonts w:cs="Arial"/>
          <w:color w:val="000000"/>
          <w:lang w:val="el-GR"/>
        </w:rPr>
        <w:t>7. Την υπ΄ αριθμ. 21/2019 απόφαση του Πολυμελούς Πρωτοδικείου Λαμίας, με την οποία ανακηρύχθηκαν ο Περιφερειάρχης και οι Περιφερειακοί Σύμβουλοι της Περιφέρειας Στερεάς Ελλάδας, για την περιφερειακή περίοδο 2019-2023,</w:t>
      </w:r>
      <w:r w:rsidRPr="00AC2A27">
        <w:rPr>
          <w:lang w:val="el-GR"/>
        </w:rPr>
        <w:br/>
      </w:r>
      <w:r w:rsidRPr="00AC2A27">
        <w:rPr>
          <w:rFonts w:cs="Arial"/>
          <w:color w:val="000000"/>
          <w:lang w:val="el-GR"/>
        </w:rPr>
        <w:t xml:space="preserve">8. Την με αρ. 84539/02-09-2022 (Β’ 4702) υπουργική απόφαση Αναδιάρθρωσης της Ειδικής Υπηρεσίας Διαχείρισης </w:t>
      </w:r>
      <w:r w:rsidRPr="00AC2A27">
        <w:rPr>
          <w:rFonts w:cs="Arial"/>
          <w:color w:val="000000"/>
          <w:lang w:val="el-GR"/>
        </w:rPr>
        <w:lastRenderedPageBreak/>
        <w:t>Προγράμματος «Στερεά Ελλάδα», σύμφωνα με την παρ. 10 του άρθρου 65 του ν. 4914/2022 (Α΄61) και αντικατάσταση της υπουργικής απόφασης με αρ. πρωτ. 32667/ΕΥΘΥ 325/23-03-2015 (Β΄717),</w:t>
      </w:r>
      <w:r w:rsidRPr="00AC2A27">
        <w:rPr>
          <w:lang w:val="el-GR"/>
        </w:rPr>
        <w:br/>
      </w:r>
      <w:r w:rsidRPr="00AC2A27">
        <w:rPr>
          <w:rFonts w:cs="Arial"/>
          <w:color w:val="000000"/>
          <w:lang w:val="el-GR"/>
        </w:rPr>
        <w:t xml:space="preserve">9. Την με αρ. </w:t>
      </w:r>
      <w:r>
        <w:rPr>
          <w:rFonts w:cs="Arial"/>
          <w:color w:val="000000"/>
        </w:rPr>
        <w:t>C</w:t>
      </w:r>
      <w:r w:rsidRPr="00AC2A27">
        <w:rPr>
          <w:rFonts w:cs="Arial"/>
          <w:color w:val="000000"/>
          <w:lang w:val="el-GR"/>
        </w:rPr>
        <w:t xml:space="preserve"> (2021) 5617/29-07-2021 Εκτελεστική Απόφαση της Ευρωπαϊκής Επιτροπής για την έγκριση της Συμφωνίας Εταιρικής Σχέσης με την Ελληνική Δημοκρατία,</w:t>
      </w:r>
      <w:r w:rsidRPr="00AC2A27">
        <w:rPr>
          <w:lang w:val="el-GR"/>
        </w:rPr>
        <w:br/>
      </w:r>
      <w:r w:rsidRPr="00AC2A27">
        <w:rPr>
          <w:rFonts w:cs="Arial"/>
          <w:color w:val="000000"/>
          <w:lang w:val="el-GR"/>
        </w:rPr>
        <w:t xml:space="preserve">10. Την Απόφαση της Ευρωπαϊκής Επιτροπής με αριθμό </w:t>
      </w:r>
      <w:r>
        <w:rPr>
          <w:rFonts w:cs="Arial"/>
          <w:color w:val="000000"/>
        </w:rPr>
        <w:t>C</w:t>
      </w:r>
      <w:r w:rsidRPr="00AC2A27">
        <w:rPr>
          <w:rFonts w:cs="Arial"/>
          <w:color w:val="000000"/>
          <w:lang w:val="el-GR"/>
        </w:rPr>
        <w:t>(2022) 6255/29-08-2022, (</w:t>
      </w:r>
      <w:r>
        <w:rPr>
          <w:rFonts w:cs="Arial"/>
          <w:color w:val="000000"/>
        </w:rPr>
        <w:t>CCI</w:t>
      </w:r>
      <w:r w:rsidRPr="00AC2A27">
        <w:rPr>
          <w:rFonts w:cs="Arial"/>
          <w:color w:val="000000"/>
          <w:lang w:val="el-GR"/>
        </w:rPr>
        <w:t xml:space="preserve"> 2021</w:t>
      </w:r>
      <w:r>
        <w:rPr>
          <w:rFonts w:cs="Arial"/>
          <w:color w:val="000000"/>
        </w:rPr>
        <w:t>EL</w:t>
      </w:r>
      <w:r w:rsidRPr="00AC2A27">
        <w:rPr>
          <w:rFonts w:cs="Arial"/>
          <w:color w:val="000000"/>
          <w:lang w:val="el-GR"/>
        </w:rPr>
        <w:t>16</w:t>
      </w:r>
      <w:r>
        <w:rPr>
          <w:rFonts w:cs="Arial"/>
          <w:color w:val="000000"/>
        </w:rPr>
        <w:t>FFPR</w:t>
      </w:r>
      <w:r w:rsidRPr="00AC2A27">
        <w:rPr>
          <w:rFonts w:cs="Arial"/>
          <w:color w:val="000000"/>
          <w:lang w:val="el-GR"/>
        </w:rPr>
        <w:t>012) που αφορά την έγκριση του Προγράμματος «Στερεά Ελλάδα», όπως ισχύει,</w:t>
      </w:r>
      <w:r w:rsidRPr="00AC2A27">
        <w:rPr>
          <w:lang w:val="el-GR"/>
        </w:rPr>
        <w:br/>
      </w:r>
      <w:r w:rsidRPr="00AC2A27">
        <w:rPr>
          <w:rFonts w:cs="Arial"/>
          <w:color w:val="000000"/>
          <w:lang w:val="el-GR"/>
        </w:rPr>
        <w:t>11. Την Υπουργική Απόφαση 114274 (ΦΕΚ 6131/Β’/01.12.2022)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w:t>
      </w:r>
      <w:r w:rsidRPr="00AC2A27">
        <w:rPr>
          <w:lang w:val="el-GR"/>
        </w:rPr>
        <w:br/>
      </w:r>
      <w:r w:rsidRPr="00AC2A27">
        <w:rPr>
          <w:rFonts w:cs="Arial"/>
          <w:color w:val="000000"/>
          <w:lang w:val="el-GR"/>
        </w:rPr>
        <w:t>12. Την Υπουργική Απόφαση 114947 (ΦΕΚ 6132/Β΄/01.12.2022) «Εθνικοί Κανόνες Επιλεξιμότητας των δαπανών των πράξεων των Προγραμμάτων 2021-2027» (ν. 4914/2022 (Α’ 61) άρθρο 63, παρ.20),</w:t>
      </w:r>
      <w:r w:rsidRPr="00AC2A27">
        <w:rPr>
          <w:lang w:val="el-GR"/>
        </w:rPr>
        <w:br/>
      </w:r>
      <w:r w:rsidRPr="00AC2A27">
        <w:rPr>
          <w:rFonts w:cs="Arial"/>
          <w:color w:val="000000"/>
          <w:lang w:val="el-GR"/>
        </w:rPr>
        <w:t>13. Την με αρ. 5483/20.01.2023 Κοινή Υπουργική Απόφαση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 (ΦΕΚ 390/Β’),</w:t>
      </w:r>
      <w:r w:rsidRPr="00AC2A27">
        <w:rPr>
          <w:lang w:val="el-GR"/>
        </w:rPr>
        <w:br/>
      </w:r>
      <w:r w:rsidRPr="00AC2A27">
        <w:rPr>
          <w:rFonts w:cs="Arial"/>
          <w:color w:val="000000"/>
          <w:lang w:val="el-GR"/>
        </w:rPr>
        <w:t>14. Την Υπουργική Απόφαση 110565 (ΦΕΚ 5958/22.11.2022)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(άρθρο 63, παρ.16),</w:t>
      </w:r>
      <w:r w:rsidRPr="00AC2A27">
        <w:rPr>
          <w:lang w:val="el-GR"/>
        </w:rPr>
        <w:br/>
      </w:r>
      <w:r w:rsidRPr="00AC2A27">
        <w:rPr>
          <w:rFonts w:cs="Arial"/>
          <w:color w:val="000000"/>
          <w:lang w:val="el-GR"/>
        </w:rPr>
        <w:t>15. Την με αρ. 86884/12.09.2022 Εγκύκλιο της ΕΥΣΣΑ με τίτλο «Εγκύκλιος για την εξειδίκευση των Προγραμμάτων της Προγραμματικής Περιόδου 2021-2027»,</w:t>
      </w:r>
      <w:r w:rsidRPr="00AC2A27">
        <w:rPr>
          <w:lang w:val="el-GR"/>
        </w:rPr>
        <w:br/>
      </w:r>
      <w:r w:rsidRPr="00AC2A27">
        <w:rPr>
          <w:rFonts w:cs="Arial"/>
          <w:color w:val="000000"/>
          <w:lang w:val="el-GR"/>
        </w:rPr>
        <w:t>16. Την αρ. 3831/09-11-2023 (ΑΔΑ: 6ΨΘ07ΛΗ-8ΜΘ) Απόφαση έγκρισης της 28ης έκδοσης του Εγγράφου Εξειδίκευσης του Περιφερειακού Προγράμματος «Στερεά Ελλάδα» 2021-2027 για τη Δράση 3.2.1.1 "Κατασκευή οδών για τη βελτίωση της συνδεσιμότητας της ΠΣΤΕ- Στάδιο Α",</w:t>
      </w:r>
      <w:r w:rsidRPr="00AC2A27">
        <w:rPr>
          <w:lang w:val="el-GR"/>
        </w:rPr>
        <w:br/>
      </w:r>
      <w:r w:rsidRPr="00AC2A27">
        <w:rPr>
          <w:rFonts w:cs="Arial"/>
          <w:color w:val="000000"/>
          <w:lang w:val="el-GR"/>
        </w:rPr>
        <w:t>17. Το αρ. 15481 - 17-02-2023 έγγραφο της Ειδικής Υπηρεσία Θεσμικής Υποστήριξης και Πληροφοριακών Συστημάτων με θέμα «Οδηγίες για τη μεταφορά πράξεων από Επιχειρησιακά Προγράμματα του ΕΣΠΑ 2014-2020 σε Προγράμματα του ΕΣΠΑ 2021-2027»,</w:t>
      </w:r>
      <w:r w:rsidRPr="00AC2A27">
        <w:rPr>
          <w:lang w:val="el-GR"/>
        </w:rPr>
        <w:br/>
      </w:r>
      <w:r w:rsidRPr="00AC2A27">
        <w:rPr>
          <w:rFonts w:cs="Arial"/>
          <w:color w:val="000000"/>
          <w:lang w:val="el-GR"/>
        </w:rPr>
        <w:t>18. Το Σχέδιο Δράσης προόδου και ολοκλήρωσης του ΕΠ «Στερεά Ελλάδα» 2014-2020 όπως  ισχύει,</w:t>
      </w:r>
      <w:r w:rsidRPr="00AC2A27">
        <w:rPr>
          <w:lang w:val="el-GR"/>
        </w:rPr>
        <w:br/>
      </w:r>
      <w:r w:rsidRPr="00AC2A27">
        <w:rPr>
          <w:rFonts w:cs="Arial"/>
          <w:color w:val="000000"/>
          <w:lang w:val="el-GR"/>
        </w:rPr>
        <w:t>19. Την με αρ.πρ. .4050/22-11-2023 (ΑΔΑ 94Λ57ΛΗ-3ΛΑ) απόφαση της Επιτροπής Παρακολούθησης του Προγράμματος ‘’ΣΤΕΡΕΑ ΕΛΛΑΔΑ’ 2021-2027 με την οποία εγκρίθηκαν τα κριτήρια επιλογής των πράξεων της δράσης 3.2.1.1,  μέσω της 10ης Γραπτής Διαδικασίας,</w:t>
      </w:r>
      <w:r w:rsidRPr="00AC2A27">
        <w:rPr>
          <w:lang w:val="el-GR"/>
        </w:rPr>
        <w:br/>
      </w:r>
      <w:r w:rsidRPr="00AC2A27">
        <w:rPr>
          <w:rFonts w:cs="Arial"/>
          <w:color w:val="000000"/>
          <w:lang w:val="el-GR"/>
        </w:rPr>
        <w:t>20. Το από 08.11.2023 μήνυμα ηλεκτρονικού ταχυδρομείου του Προϊσταμένου της Μονάδας Α’ της ΕΥΔ ΠΣτΕ με οδηγίες για την έκδοση της παρούσας πρόσκλησης,</w:t>
      </w:r>
      <w:r w:rsidRPr="00AC2A27">
        <w:rPr>
          <w:lang w:val="el-GR"/>
        </w:rPr>
        <w:br/>
      </w:r>
      <w:r w:rsidRPr="00AC2A27">
        <w:rPr>
          <w:rFonts w:cs="Arial"/>
          <w:color w:val="000000"/>
          <w:lang w:val="el-GR"/>
        </w:rPr>
        <w:t>21. Την 1208/15-05-2019 (ΑΔΑ 6ΗΩ37ΛΗ-ΗΤΖ) Απόφαση Ένταξη της Πράξης «Βελτίωση Οδικού Άξονα Λαμία – Ιτέα – Αντίρριο, Τμήμα: Τέλος Παράκαμψης Γραβιάς - Ισόπεδος Κόμβος Μεταλλείων Βωξίτη» με Κωδικό ΟΠΣ 5021489 στο Επιχειρησιακό Πρόγραμμα «Στερεά Ελλάδα 2014-2020»,</w:t>
      </w:r>
      <w:r w:rsidRPr="00AC2A27">
        <w:rPr>
          <w:lang w:val="el-GR"/>
        </w:rPr>
        <w:br/>
      </w:r>
      <w:r w:rsidRPr="00AC2A27">
        <w:rPr>
          <w:rFonts w:cs="Arial"/>
          <w:color w:val="000000"/>
          <w:lang w:val="el-GR"/>
        </w:rPr>
        <w:t>22. Το γεγονός ότι για τις πράξεις που έχουν εφαρμοστεί οι διαδικασίες του Συστήματος Διαχείρισης και Ελέγχου του ΕΠ «Στερεά Ελλάδα» 2014-2020 και έχουν εκδοθεί σχετικές αποφάσεις για τη συγχρηματοδότησή τους, απαιτείται για λόγους διαχειριστικούς η απόσυρσή τους από το ΕΣΠΑ 2014-2020 και η επανυποβολή τους στο Πρόγραμμα «Στερεά Ελλάδα» 2021-2027.</w:t>
      </w:r>
    </w:p>
    <w:p w:rsidR="00032703" w:rsidRPr="00AC2A27" w:rsidRDefault="00032703">
      <w:pPr>
        <w:spacing w:after="120"/>
        <w:ind w:left="398" w:right="108" w:hanging="284"/>
        <w:rPr>
          <w:lang w:val="el-GR"/>
        </w:rPr>
      </w:pPr>
    </w:p>
    <w:p w:rsidR="00032703" w:rsidRPr="00AC2A27" w:rsidRDefault="002E45FF">
      <w:pPr>
        <w:tabs>
          <w:tab w:val="left" w:pos="392"/>
        </w:tabs>
        <w:ind w:left="114" w:right="108"/>
        <w:rPr>
          <w:rFonts w:cs="Arial"/>
          <w:b/>
          <w:bCs/>
          <w:color w:val="000000"/>
          <w:lang w:val="el-GR"/>
        </w:rPr>
      </w:pPr>
      <w:r w:rsidRPr="00AC2A27">
        <w:rPr>
          <w:rFonts w:cs="Arial"/>
          <w:b/>
          <w:bCs/>
          <w:color w:val="000000"/>
          <w:lang w:val="el-GR"/>
        </w:rPr>
        <w:t xml:space="preserve"> </w:t>
      </w:r>
    </w:p>
    <w:p w:rsidR="00032703" w:rsidRPr="00AC2A27" w:rsidRDefault="002E45FF">
      <w:pPr>
        <w:tabs>
          <w:tab w:val="left" w:pos="108"/>
        </w:tabs>
        <w:ind w:left="114" w:right="108"/>
        <w:rPr>
          <w:rFonts w:cs="Arial"/>
          <w:color w:val="000000"/>
          <w:lang w:val="el-GR"/>
        </w:rPr>
      </w:pPr>
      <w:r w:rsidRPr="00AC2A27">
        <w:rPr>
          <w:rFonts w:cs="Arial"/>
          <w:color w:val="000000"/>
          <w:lang w:val="el-GR"/>
        </w:rPr>
        <w:t xml:space="preserve"> </w:t>
      </w:r>
    </w:p>
    <w:p w:rsidR="00032703" w:rsidRPr="00AC2A27" w:rsidRDefault="00032703">
      <w:pPr>
        <w:tabs>
          <w:tab w:val="left" w:pos="108"/>
        </w:tabs>
        <w:ind w:left="114" w:right="108"/>
        <w:jc w:val="both"/>
        <w:rPr>
          <w:rFonts w:cs="Arial"/>
          <w:color w:val="000000"/>
          <w:lang w:val="el-GR"/>
        </w:rPr>
      </w:pPr>
    </w:p>
    <w:p w:rsidR="00032703" w:rsidRPr="00AC2A27" w:rsidRDefault="002E45FF">
      <w:pPr>
        <w:tabs>
          <w:tab w:val="left" w:pos="392"/>
        </w:tabs>
        <w:spacing w:after="120"/>
        <w:ind w:left="398" w:right="108" w:hanging="284"/>
        <w:jc w:val="center"/>
        <w:rPr>
          <w:rFonts w:cs="Arial"/>
          <w:b/>
          <w:bCs/>
          <w:color w:val="000000"/>
          <w:lang w:val="el-GR"/>
        </w:rPr>
      </w:pPr>
      <w:r w:rsidRPr="00AC2A27">
        <w:rPr>
          <w:rFonts w:cs="Arial"/>
          <w:b/>
          <w:bCs/>
          <w:color w:val="000000"/>
          <w:lang w:val="el-GR"/>
        </w:rPr>
        <w:t>Κ Α Λ Ε Ι</w:t>
      </w:r>
    </w:p>
    <w:p w:rsidR="00032703" w:rsidRPr="00AC2A27" w:rsidRDefault="002E45FF">
      <w:pPr>
        <w:tabs>
          <w:tab w:val="left" w:pos="108"/>
          <w:tab w:val="left" w:pos="6941"/>
        </w:tabs>
        <w:spacing w:after="120"/>
        <w:ind w:left="114" w:right="108"/>
        <w:jc w:val="both"/>
        <w:rPr>
          <w:rFonts w:cs="Arial"/>
          <w:color w:val="000000"/>
          <w:lang w:val="el-GR"/>
        </w:rPr>
      </w:pPr>
      <w:r w:rsidRPr="00AC2A27">
        <w:rPr>
          <w:rFonts w:cs="Arial"/>
          <w:color w:val="000000"/>
          <w:lang w:val="el-GR"/>
        </w:rPr>
        <w:t xml:space="preserve">Τους παρακάτω δυνητικούς δικαιούχους: </w:t>
      </w:r>
    </w:p>
    <w:p w:rsidR="00032703" w:rsidRPr="00AC2A27" w:rsidRDefault="002E45FF">
      <w:pPr>
        <w:numPr>
          <w:ilvl w:val="0"/>
          <w:numId w:val="46"/>
        </w:numPr>
        <w:rPr>
          <w:rFonts w:cs="Arial"/>
          <w:color w:val="000000"/>
          <w:lang w:val="el-GR"/>
        </w:rPr>
      </w:pPr>
      <w:r w:rsidRPr="00AC2A27">
        <w:rPr>
          <w:rFonts w:cs="Arial"/>
          <w:color w:val="000000"/>
          <w:lang w:val="el-GR"/>
        </w:rPr>
        <w:t xml:space="preserve">ΕΙΔΙΚΗ ΥΠΗΡΕΣΙΑ ΔΗΜΟΣΙΩΝ ΕΡΓΩΝ ΚΑΤΑΣΚΕΥΗΣ ΚΑΙ ΣΥΝΤΗΡΗΣΗΣ ΣΥΓΚΟΙΝΩΝΙΑΚΩΝ ΥΠΟΔΟΜΩΝ (ΕΥΔΕ ΚΣΣΥ), </w:t>
      </w:r>
      <w:r w:rsidRPr="00AC2A27">
        <w:rPr>
          <w:lang w:val="el-GR"/>
        </w:rPr>
        <w:br/>
      </w:r>
      <w:r w:rsidRPr="00AC2A27">
        <w:rPr>
          <w:rFonts w:cs="Arial"/>
          <w:color w:val="000000"/>
          <w:lang w:val="el-GR"/>
        </w:rPr>
        <w:t xml:space="preserve"> </w:t>
      </w:r>
    </w:p>
    <w:p w:rsidR="00032703" w:rsidRPr="00AC2A27" w:rsidRDefault="002E45FF">
      <w:pPr>
        <w:spacing w:before="120"/>
        <w:ind w:left="114" w:right="108"/>
        <w:jc w:val="both"/>
        <w:rPr>
          <w:rFonts w:cs="Arial"/>
          <w:color w:val="000000"/>
          <w:lang w:val="el-GR"/>
        </w:rPr>
      </w:pPr>
      <w:r w:rsidRPr="00AC2A27">
        <w:rPr>
          <w:rFonts w:cs="Arial"/>
          <w:color w:val="000000"/>
          <w:lang w:val="el-GR"/>
        </w:rPr>
        <w:t xml:space="preserve">για την </w:t>
      </w:r>
      <w:r w:rsidRPr="00AC2A27">
        <w:rPr>
          <w:rFonts w:cs="Arial"/>
          <w:b/>
          <w:bCs/>
          <w:color w:val="000000"/>
          <w:lang w:val="el-GR"/>
        </w:rPr>
        <w:t>υποβολή προτάσεων έργων (πράξεων),</w:t>
      </w:r>
      <w:r w:rsidRPr="00AC2A27">
        <w:rPr>
          <w:rFonts w:cs="Arial"/>
          <w:color w:val="000000"/>
          <w:lang w:val="el-GR"/>
        </w:rPr>
        <w:t xml:space="preserve"> προκειμένου να ενταχθούν και χρη</w:t>
      </w:r>
      <w:r w:rsidR="00AC2A27">
        <w:rPr>
          <w:rFonts w:cs="Arial"/>
          <w:color w:val="000000"/>
          <w:lang w:val="el-GR"/>
        </w:rPr>
        <w:t>ματοδοτηθούν στο πλαίσιο του Προγράμματος</w:t>
      </w:r>
      <w:r w:rsidRPr="00AC2A27">
        <w:rPr>
          <w:rFonts w:cs="Arial"/>
          <w:color w:val="000000"/>
          <w:lang w:val="el-GR"/>
        </w:rPr>
        <w:t xml:space="preserve">:  </w:t>
      </w:r>
    </w:p>
    <w:p w:rsidR="00032703" w:rsidRDefault="002E45FF">
      <w:pPr>
        <w:numPr>
          <w:ilvl w:val="0"/>
          <w:numId w:val="46"/>
        </w:numPr>
        <w:rPr>
          <w:rFonts w:cs="Arial"/>
          <w:color w:val="000000"/>
        </w:rPr>
      </w:pPr>
      <w:r>
        <w:rPr>
          <w:rFonts w:cs="Arial"/>
          <w:color w:val="000000"/>
        </w:rPr>
        <w:t xml:space="preserve">ΣΤΕΡΕΑ ΕΛΛΑΔΑ </w:t>
      </w:r>
    </w:p>
    <w:p w:rsidR="00032703" w:rsidRDefault="00AC2A27">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spacing w:before="120" w:after="120"/>
        <w:ind w:left="114" w:right="108"/>
        <w:jc w:val="both"/>
        <w:rPr>
          <w:rFonts w:cs="Arial"/>
          <w:color w:val="000000"/>
        </w:rPr>
      </w:pPr>
      <w:r>
        <w:rPr>
          <w:rFonts w:cs="Arial"/>
          <w:color w:val="000000"/>
        </w:rPr>
        <w:t>Ταμείου</w:t>
      </w:r>
      <w:r w:rsidR="002E45FF">
        <w:rPr>
          <w:rFonts w:cs="Arial"/>
          <w:color w:val="000000"/>
        </w:rPr>
        <w:t xml:space="preserve">: </w:t>
      </w:r>
    </w:p>
    <w:p w:rsidR="00032703" w:rsidRDefault="002E45FF">
      <w:pPr>
        <w:numPr>
          <w:ilvl w:val="0"/>
          <w:numId w:val="46"/>
        </w:numPr>
        <w:tabs>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rPr>
          <w:rFonts w:cs="Arial"/>
          <w:b/>
          <w:bCs/>
          <w:color w:val="000000"/>
        </w:rPr>
      </w:pPr>
      <w:r>
        <w:rPr>
          <w:rFonts w:cs="Arial"/>
          <w:color w:val="000000"/>
        </w:rPr>
        <w:t xml:space="preserve"> ΕΤΠΑ</w:t>
      </w:r>
      <w:r>
        <w:rPr>
          <w:rFonts w:cs="Arial"/>
          <w:b/>
          <w:bCs/>
          <w:color w:val="000000"/>
        </w:rPr>
        <w:t xml:space="preserve">  </w:t>
      </w:r>
    </w:p>
    <w:p w:rsidR="00032703" w:rsidRDefault="002E45FF">
      <w:pPr>
        <w:shd w:val="clear" w:color="auto" w:fill="FFFFFF"/>
        <w:spacing w:before="120" w:after="120"/>
        <w:ind w:left="114" w:right="108"/>
        <w:jc w:val="both"/>
        <w:rPr>
          <w:rFonts w:cs="Arial"/>
          <w:color w:val="000000"/>
          <w:highlight w:val="white"/>
        </w:rPr>
      </w:pPr>
      <w:r>
        <w:rPr>
          <w:rFonts w:cs="Arial"/>
          <w:color w:val="000000"/>
          <w:highlight w:val="white"/>
        </w:rPr>
        <w:t xml:space="preserve">Δράσεων: </w:t>
      </w:r>
    </w:p>
    <w:p w:rsidR="00032703" w:rsidRPr="00AC2A27" w:rsidRDefault="002E45FF">
      <w:pPr>
        <w:numPr>
          <w:ilvl w:val="0"/>
          <w:numId w:val="46"/>
        </w:numPr>
        <w:spacing w:line="340" w:lineRule="atLeast"/>
        <w:rPr>
          <w:rFonts w:cs="Arial"/>
          <w:color w:val="000000"/>
          <w:lang w:val="el-GR"/>
        </w:rPr>
      </w:pPr>
      <w:r w:rsidRPr="00AC2A27">
        <w:rPr>
          <w:rFonts w:cs="Arial"/>
          <w:color w:val="000000"/>
          <w:lang w:val="el-GR"/>
        </w:rPr>
        <w:t xml:space="preserve">3.2.1.1- Κατασκευή οδών για τη βελτίωση της συνδεσιμότητας της ΠΣΤΕ- Στάδιο Α  </w:t>
      </w:r>
    </w:p>
    <w:p w:rsidR="00032703" w:rsidRPr="00AC2A27" w:rsidRDefault="00032703">
      <w:pPr>
        <w:shd w:val="clear" w:color="auto" w:fill="FFFFFF"/>
        <w:ind w:left="539" w:right="108"/>
        <w:jc w:val="both"/>
        <w:rPr>
          <w:rFonts w:cs="Arial"/>
          <w:color w:val="000000"/>
          <w:highlight w:val="white"/>
          <w:lang w:val="el-GR"/>
        </w:rPr>
      </w:pPr>
    </w:p>
    <w:p w:rsidR="00032703" w:rsidRDefault="002E45FF">
      <w:pPr>
        <w:numPr>
          <w:ilvl w:val="0"/>
          <w:numId w:val="27"/>
        </w:numPr>
        <w:spacing w:before="120" w:after="120"/>
        <w:jc w:val="both"/>
        <w:rPr>
          <w:rFonts w:cs="Arial"/>
          <w:b/>
          <w:bCs/>
          <w:color w:val="000000"/>
        </w:rPr>
      </w:pPr>
      <w:r>
        <w:rPr>
          <w:rFonts w:cs="Arial"/>
          <w:b/>
          <w:bCs/>
          <w:color w:val="000000"/>
        </w:rPr>
        <w:t>ΑΝΤΙΚΕΙΜΕΝΟ ΠΡΟΣΚΛΗΣΗΣ</w:t>
      </w:r>
    </w:p>
    <w:p w:rsidR="00032703" w:rsidRPr="00AC2A27" w:rsidRDefault="002E45FF">
      <w:pPr>
        <w:spacing w:after="120"/>
        <w:ind w:left="114" w:right="108"/>
        <w:jc w:val="both"/>
        <w:rPr>
          <w:rFonts w:cs="Arial"/>
          <w:color w:val="000000"/>
          <w:lang w:val="el-GR"/>
        </w:rPr>
      </w:pPr>
      <w:r w:rsidRPr="00AC2A27">
        <w:rPr>
          <w:rFonts w:cs="Arial"/>
          <w:color w:val="000000"/>
          <w:lang w:val="el-GR"/>
        </w:rPr>
        <w:t xml:space="preserve">Οι προτάσεις που θα υποβληθούν θα πρέπει να εμπίπτουν </w:t>
      </w:r>
    </w:p>
    <w:p w:rsidR="00032703" w:rsidRDefault="002E45FF">
      <w:pPr>
        <w:spacing w:after="120"/>
        <w:ind w:left="114" w:right="108"/>
        <w:jc w:val="both"/>
        <w:rPr>
          <w:rFonts w:cs="Arial"/>
          <w:color w:val="000000"/>
        </w:rPr>
      </w:pPr>
      <w:r>
        <w:rPr>
          <w:rFonts w:cs="Arial"/>
          <w:color w:val="000000"/>
        </w:rPr>
        <w:t>στους Ειδικούς Στόχους:</w:t>
      </w:r>
    </w:p>
    <w:tbl>
      <w:tblPr>
        <w:tblW w:w="0" w:type="auto"/>
        <w:tblInd w:w="114" w:type="dxa"/>
        <w:tblLayout w:type="fixed"/>
        <w:tblCellMar>
          <w:left w:w="0" w:type="dxa"/>
          <w:right w:w="0" w:type="dxa"/>
        </w:tblCellMar>
        <w:tblLook w:val="04A0" w:firstRow="1" w:lastRow="0" w:firstColumn="1" w:lastColumn="0" w:noHBand="0" w:noVBand="1"/>
      </w:tblPr>
      <w:tblGrid>
        <w:gridCol w:w="1129"/>
        <w:gridCol w:w="2095"/>
        <w:gridCol w:w="7202"/>
      </w:tblGrid>
      <w:tr w:rsidR="00032703">
        <w:trPr>
          <w:cantSplit/>
        </w:trPr>
        <w:tc>
          <w:tcPr>
            <w:tcW w:w="11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b/>
                <w:bCs/>
                <w:color w:val="000000"/>
              </w:rPr>
            </w:pPr>
            <w:r>
              <w:rPr>
                <w:rFonts w:cs="Arial"/>
                <w:b/>
                <w:bCs/>
                <w:color w:val="000000"/>
              </w:rPr>
              <w:t>Α/Α</w:t>
            </w:r>
          </w:p>
        </w:tc>
        <w:tc>
          <w:tcPr>
            <w:tcW w:w="20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b/>
                <w:bCs/>
                <w:color w:val="000000"/>
              </w:rPr>
            </w:pPr>
            <w:r>
              <w:rPr>
                <w:rFonts w:cs="Arial"/>
                <w:b/>
                <w:bCs/>
                <w:color w:val="000000"/>
              </w:rPr>
              <w:t>Κωδικός</w:t>
            </w:r>
          </w:p>
        </w:tc>
        <w:tc>
          <w:tcPr>
            <w:tcW w:w="72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b/>
                <w:bCs/>
                <w:color w:val="000000"/>
              </w:rPr>
            </w:pPr>
            <w:r>
              <w:rPr>
                <w:rFonts w:cs="Arial"/>
                <w:b/>
                <w:bCs/>
                <w:color w:val="000000"/>
              </w:rPr>
              <w:t>Τίτλος</w:t>
            </w:r>
          </w:p>
        </w:tc>
      </w:tr>
      <w:tr w:rsidR="00032703">
        <w:trPr>
          <w:cantSplit/>
        </w:trPr>
        <w:tc>
          <w:tcPr>
            <w:tcW w:w="11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rPr>
            </w:pPr>
            <w:r>
              <w:rPr>
                <w:rFonts w:cs="Arial"/>
                <w:color w:val="000000"/>
              </w:rPr>
              <w:t>1</w:t>
            </w:r>
          </w:p>
        </w:tc>
        <w:tc>
          <w:tcPr>
            <w:tcW w:w="20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rPr>
            </w:pPr>
            <w:r>
              <w:rPr>
                <w:rFonts w:cs="Arial"/>
                <w:color w:val="000000"/>
              </w:rPr>
              <w:t>RSO3.2</w:t>
            </w:r>
          </w:p>
        </w:tc>
        <w:tc>
          <w:tcPr>
            <w:tcW w:w="72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rPr>
            </w:pPr>
            <w:r>
              <w:rPr>
                <w:rFonts w:cs="Arial"/>
                <w:color w:val="000000"/>
              </w:rPr>
              <w:t>Βιώσιμες μεταφορές</w:t>
            </w:r>
          </w:p>
        </w:tc>
      </w:tr>
    </w:tbl>
    <w:p w:rsidR="00032703" w:rsidRDefault="00032703">
      <w:pPr>
        <w:ind w:left="835" w:right="108" w:hanging="437"/>
        <w:jc w:val="both"/>
      </w:pPr>
    </w:p>
    <w:p w:rsidR="00032703" w:rsidRDefault="002E45FF">
      <w:pPr>
        <w:spacing w:after="120"/>
        <w:ind w:left="114" w:right="108"/>
        <w:jc w:val="both"/>
        <w:rPr>
          <w:rFonts w:cs="Arial"/>
          <w:color w:val="000000"/>
        </w:rPr>
      </w:pPr>
      <w:r>
        <w:rPr>
          <w:rFonts w:cs="Arial"/>
          <w:color w:val="000000"/>
        </w:rPr>
        <w:t xml:space="preserve">στα Πεδία Παρέμβασης:   </w:t>
      </w:r>
    </w:p>
    <w:tbl>
      <w:tblPr>
        <w:tblW w:w="0" w:type="auto"/>
        <w:tblInd w:w="114" w:type="dxa"/>
        <w:tblLayout w:type="fixed"/>
        <w:tblCellMar>
          <w:left w:w="0" w:type="dxa"/>
          <w:right w:w="0" w:type="dxa"/>
        </w:tblCellMar>
        <w:tblLook w:val="04A0" w:firstRow="1" w:lastRow="0" w:firstColumn="1" w:lastColumn="0" w:noHBand="0" w:noVBand="1"/>
      </w:tblPr>
      <w:tblGrid>
        <w:gridCol w:w="1127"/>
        <w:gridCol w:w="2104"/>
        <w:gridCol w:w="7195"/>
      </w:tblGrid>
      <w:tr w:rsidR="00032703">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lastRenderedPageBreak/>
              <w:t>Α/Α</w:t>
            </w:r>
          </w:p>
        </w:tc>
        <w:tc>
          <w:tcPr>
            <w:tcW w:w="2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t>Κωδικός</w:t>
            </w:r>
          </w:p>
        </w:tc>
        <w:tc>
          <w:tcPr>
            <w:tcW w:w="7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t>Τίτλος</w:t>
            </w:r>
          </w:p>
        </w:tc>
      </w:tr>
      <w:tr w:rsidR="00032703" w:rsidRPr="00B20F41">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rPr>
            </w:pPr>
            <w:r>
              <w:rPr>
                <w:rFonts w:cs="Arial"/>
                <w:color w:val="00000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rPr>
            </w:pPr>
            <w:r>
              <w:rPr>
                <w:rFonts w:cs="Arial"/>
                <w:color w:val="000000"/>
              </w:rPr>
              <w:t>090</w:t>
            </w:r>
          </w:p>
        </w:tc>
        <w:tc>
          <w:tcPr>
            <w:tcW w:w="7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jc w:val="center"/>
              <w:rPr>
                <w:rFonts w:cs="Arial"/>
                <w:color w:val="000000"/>
                <w:lang w:val="el-GR"/>
              </w:rPr>
            </w:pPr>
            <w:r w:rsidRPr="00AC2A27">
              <w:rPr>
                <w:rFonts w:cs="Arial"/>
                <w:color w:val="000000"/>
                <w:lang w:val="el-GR"/>
              </w:rPr>
              <w:t>Άλλες νέες ή αναβαθμισμένες εθνικές και περιφερειακές οδοί και οδοί τοπικής  πρόσβασης</w:t>
            </w:r>
          </w:p>
        </w:tc>
      </w:tr>
    </w:tbl>
    <w:p w:rsidR="00032703" w:rsidRPr="00AC2A27" w:rsidRDefault="00032703">
      <w:pPr>
        <w:spacing w:after="120"/>
        <w:ind w:left="114" w:right="108"/>
        <w:jc w:val="both"/>
        <w:rPr>
          <w:rFonts w:cs="Arial"/>
          <w:color w:val="000000"/>
          <w:lang w:val="el-GR"/>
        </w:rPr>
      </w:pPr>
    </w:p>
    <w:p w:rsidR="00032703" w:rsidRPr="00AC2A27" w:rsidRDefault="002E45FF">
      <w:pPr>
        <w:spacing w:after="120"/>
        <w:ind w:left="114" w:right="108"/>
        <w:jc w:val="both"/>
        <w:rPr>
          <w:rFonts w:cs="Arial"/>
          <w:color w:val="000000"/>
          <w:lang w:val="el-GR"/>
        </w:rPr>
      </w:pPr>
      <w:r w:rsidRPr="00AC2A27">
        <w:rPr>
          <w:rFonts w:cs="Arial"/>
          <w:color w:val="000000"/>
          <w:lang w:val="el-GR"/>
        </w:rPr>
        <w:t xml:space="preserve">να καλύπτουν τις παρακάτω γεωγραφικές περιοχές: </w:t>
      </w:r>
    </w:p>
    <w:tbl>
      <w:tblPr>
        <w:tblW w:w="0" w:type="auto"/>
        <w:tblInd w:w="114" w:type="dxa"/>
        <w:tblLayout w:type="fixed"/>
        <w:tblCellMar>
          <w:left w:w="0" w:type="dxa"/>
          <w:right w:w="0" w:type="dxa"/>
        </w:tblCellMar>
        <w:tblLook w:val="04A0" w:firstRow="1" w:lastRow="0" w:firstColumn="1" w:lastColumn="0" w:noHBand="0" w:noVBand="1"/>
      </w:tblPr>
      <w:tblGrid>
        <w:gridCol w:w="1134"/>
        <w:gridCol w:w="2127"/>
        <w:gridCol w:w="7229"/>
      </w:tblGrid>
      <w:tr w:rsidR="00032703">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t>Α/Α</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t>Επίπεδο</w:t>
            </w:r>
          </w:p>
        </w:tc>
        <w:tc>
          <w:tcPr>
            <w:tcW w:w="7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rPr>
            </w:pPr>
            <w:r>
              <w:rPr>
                <w:rFonts w:cs="Arial"/>
                <w:b/>
                <w:bCs/>
                <w:color w:val="000000"/>
              </w:rPr>
              <w:t>Γεωγραφική Περιοχή</w:t>
            </w:r>
          </w:p>
        </w:tc>
      </w:tr>
      <w:tr w:rsidR="00032703">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after="120"/>
              <w:ind w:left="108" w:right="108"/>
              <w:jc w:val="center"/>
              <w:rPr>
                <w:rFonts w:cs="Arial"/>
                <w:color w:val="000000"/>
              </w:rPr>
            </w:pPr>
            <w:r>
              <w:rPr>
                <w:rFonts w:cs="Arial"/>
                <w:color w:val="000000"/>
              </w:rPr>
              <w:t>1</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after="120"/>
              <w:ind w:left="108" w:right="108"/>
              <w:jc w:val="center"/>
              <w:rPr>
                <w:rFonts w:cs="Arial"/>
                <w:color w:val="000000"/>
              </w:rPr>
            </w:pPr>
            <w:r>
              <w:rPr>
                <w:rFonts w:cs="Arial"/>
                <w:color w:val="000000"/>
              </w:rPr>
              <w:t>Δήμος</w:t>
            </w:r>
          </w:p>
        </w:tc>
        <w:tc>
          <w:tcPr>
            <w:tcW w:w="7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after="120"/>
              <w:ind w:left="108" w:right="108"/>
              <w:jc w:val="center"/>
              <w:rPr>
                <w:rFonts w:cs="Arial"/>
                <w:color w:val="000000"/>
              </w:rPr>
            </w:pPr>
            <w:r>
              <w:rPr>
                <w:rFonts w:cs="Arial"/>
                <w:color w:val="000000"/>
              </w:rPr>
              <w:t>Δελφών</w:t>
            </w:r>
          </w:p>
        </w:tc>
      </w:tr>
    </w:tbl>
    <w:p w:rsidR="00032703" w:rsidRPr="00AC2A27" w:rsidRDefault="002E45FF">
      <w:pPr>
        <w:spacing w:before="120" w:after="120"/>
        <w:ind w:left="114" w:right="108"/>
        <w:jc w:val="both"/>
        <w:rPr>
          <w:rFonts w:cs="Arial"/>
          <w:color w:val="000000"/>
          <w:lang w:val="el-GR"/>
        </w:rPr>
      </w:pPr>
      <w:r w:rsidRPr="00AC2A27">
        <w:rPr>
          <w:rFonts w:cs="Arial"/>
          <w:color w:val="000000"/>
          <w:lang w:val="el-GR"/>
        </w:rPr>
        <w:t xml:space="preserve">και να συνεισφέρουν στην επίτευξη των παρακάτω δεικτών εκροών και αποτελέσματος: </w:t>
      </w:r>
    </w:p>
    <w:tbl>
      <w:tblPr>
        <w:tblW w:w="0" w:type="auto"/>
        <w:tblInd w:w="114" w:type="dxa"/>
        <w:tblLayout w:type="fixed"/>
        <w:tblCellMar>
          <w:left w:w="0" w:type="dxa"/>
          <w:right w:w="0" w:type="dxa"/>
        </w:tblCellMar>
        <w:tblLook w:val="04A0" w:firstRow="1" w:lastRow="0" w:firstColumn="1" w:lastColumn="0" w:noHBand="0" w:noVBand="1"/>
      </w:tblPr>
      <w:tblGrid>
        <w:gridCol w:w="1337"/>
        <w:gridCol w:w="5467"/>
        <w:gridCol w:w="2268"/>
        <w:gridCol w:w="1418"/>
      </w:tblGrid>
      <w:tr w:rsidR="00032703">
        <w:tc>
          <w:tcPr>
            <w:tcW w:w="13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ind w:left="108" w:right="108"/>
              <w:jc w:val="center"/>
              <w:rPr>
                <w:rFonts w:cs="Arial"/>
                <w:b/>
                <w:bCs/>
                <w:color w:val="000000"/>
              </w:rPr>
            </w:pPr>
            <w:r>
              <w:rPr>
                <w:rFonts w:cs="Arial"/>
                <w:b/>
                <w:bCs/>
                <w:color w:val="000000"/>
              </w:rPr>
              <w:t>ΚΩΔ.</w:t>
            </w:r>
          </w:p>
        </w:tc>
        <w:tc>
          <w:tcPr>
            <w:tcW w:w="54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ind w:left="108" w:right="108"/>
              <w:jc w:val="center"/>
              <w:rPr>
                <w:rFonts w:cs="Arial"/>
                <w:b/>
                <w:bCs/>
                <w:color w:val="000000"/>
              </w:rPr>
            </w:pPr>
            <w:r>
              <w:rPr>
                <w:rFonts w:cs="Arial"/>
                <w:b/>
                <w:bCs/>
                <w:color w:val="000000"/>
              </w:rPr>
              <w:t>Ονομασία Δείκτη</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ind w:left="108" w:right="108"/>
              <w:jc w:val="center"/>
              <w:rPr>
                <w:rFonts w:cs="Arial"/>
                <w:b/>
                <w:bCs/>
                <w:color w:val="000000"/>
              </w:rPr>
            </w:pPr>
            <w:r>
              <w:rPr>
                <w:rFonts w:cs="Arial"/>
                <w:b/>
                <w:bCs/>
                <w:color w:val="000000"/>
              </w:rPr>
              <w:t>Μονάδα Μέτρησης</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ind w:left="108" w:right="108"/>
              <w:jc w:val="center"/>
              <w:rPr>
                <w:rFonts w:cs="Arial"/>
                <w:b/>
                <w:bCs/>
                <w:color w:val="000000"/>
              </w:rPr>
            </w:pPr>
            <w:r>
              <w:rPr>
                <w:rFonts w:cs="Arial"/>
                <w:b/>
                <w:bCs/>
                <w:color w:val="000000"/>
              </w:rPr>
              <w:t>Στόχος</w:t>
            </w:r>
          </w:p>
        </w:tc>
      </w:tr>
      <w:tr w:rsidR="00032703">
        <w:tc>
          <w:tcPr>
            <w:tcW w:w="13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color w:val="000000"/>
              </w:rPr>
            </w:pPr>
            <w:r>
              <w:rPr>
                <w:rFonts w:cs="Arial"/>
                <w:color w:val="000000"/>
              </w:rPr>
              <w:t>RCO44</w:t>
            </w:r>
          </w:p>
        </w:tc>
        <w:tc>
          <w:tcPr>
            <w:tcW w:w="54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Next/>
              <w:keepLines/>
              <w:spacing w:before="240" w:after="120"/>
              <w:ind w:left="108" w:right="108"/>
              <w:jc w:val="center"/>
              <w:rPr>
                <w:rFonts w:cs="Arial"/>
                <w:color w:val="000000"/>
                <w:lang w:val="el-GR"/>
              </w:rPr>
            </w:pPr>
            <w:r w:rsidRPr="00AC2A27">
              <w:rPr>
                <w:rFonts w:cs="Arial"/>
                <w:color w:val="000000"/>
                <w:lang w:val="el-GR"/>
              </w:rPr>
              <w:t>Μήκος νέων ή αναβαθμισμένων οδών - μη ΔΕΔ-Μ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color w:val="000000"/>
              </w:rPr>
            </w:pPr>
            <w:r>
              <w:rPr>
                <w:rFonts w:cs="Arial"/>
                <w:color w:val="000000"/>
              </w:rPr>
              <w:t>Χιλιόμετρα</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b/>
                <w:bCs/>
                <w:color w:val="FF0000"/>
              </w:rPr>
            </w:pPr>
            <w:r>
              <w:rPr>
                <w:rFonts w:cs="Arial"/>
                <w:color w:val="000000"/>
              </w:rPr>
              <w:t xml:space="preserve">9.9 </w:t>
            </w:r>
            <w:r>
              <w:rPr>
                <w:rFonts w:cs="Arial"/>
                <w:b/>
                <w:bCs/>
                <w:color w:val="FF0000"/>
              </w:rPr>
              <w:t xml:space="preserve"> </w:t>
            </w:r>
          </w:p>
        </w:tc>
      </w:tr>
      <w:tr w:rsidR="00032703">
        <w:tc>
          <w:tcPr>
            <w:tcW w:w="13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color w:val="000000"/>
              </w:rPr>
            </w:pPr>
            <w:r>
              <w:rPr>
                <w:rFonts w:cs="Arial"/>
                <w:color w:val="000000"/>
              </w:rPr>
              <w:t>RCR56</w:t>
            </w:r>
          </w:p>
        </w:tc>
        <w:tc>
          <w:tcPr>
            <w:tcW w:w="54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Next/>
              <w:keepLines/>
              <w:spacing w:before="240" w:after="120"/>
              <w:ind w:left="108" w:right="108"/>
              <w:jc w:val="center"/>
              <w:rPr>
                <w:rFonts w:cs="Arial"/>
                <w:color w:val="000000"/>
                <w:lang w:val="el-GR"/>
              </w:rPr>
            </w:pPr>
            <w:r w:rsidRPr="00AC2A27">
              <w:rPr>
                <w:rFonts w:cs="Arial"/>
                <w:color w:val="000000"/>
                <w:lang w:val="el-GR"/>
              </w:rPr>
              <w:t>Εξοικονόμηση χρόνου που οφείλεται στη βελτίωση των οδικών υποδομών</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color w:val="000000"/>
              </w:rPr>
            </w:pPr>
            <w:r>
              <w:rPr>
                <w:rFonts w:cs="Arial"/>
                <w:color w:val="000000"/>
              </w:rPr>
              <w:t>Ισοδύναμες Ανθρωποημέρες</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Next/>
              <w:keepLines/>
              <w:spacing w:before="240" w:after="120"/>
              <w:ind w:left="108" w:right="108"/>
              <w:jc w:val="center"/>
              <w:rPr>
                <w:rFonts w:cs="Arial"/>
                <w:b/>
                <w:bCs/>
                <w:color w:val="FF0000"/>
              </w:rPr>
            </w:pPr>
            <w:r>
              <w:rPr>
                <w:rFonts w:cs="Arial"/>
                <w:color w:val="000000"/>
              </w:rPr>
              <w:t xml:space="preserve">8.2 </w:t>
            </w:r>
            <w:r>
              <w:rPr>
                <w:rFonts w:cs="Arial"/>
                <w:b/>
                <w:bCs/>
                <w:color w:val="FF0000"/>
              </w:rPr>
              <w:t xml:space="preserve"> </w:t>
            </w:r>
          </w:p>
        </w:tc>
      </w:tr>
    </w:tbl>
    <w:p w:rsidR="00032703" w:rsidRPr="00AC2A27" w:rsidRDefault="002E45FF">
      <w:pPr>
        <w:ind w:left="114" w:right="108"/>
        <w:jc w:val="both"/>
        <w:rPr>
          <w:rFonts w:cs="Arial"/>
          <w:color w:val="000000"/>
          <w:lang w:val="el-GR"/>
        </w:rPr>
      </w:pPr>
      <w:r w:rsidRPr="00AC2A27">
        <w:rPr>
          <w:rFonts w:cs="Arial"/>
          <w:i/>
          <w:iCs/>
          <w:color w:val="000000"/>
          <w:lang w:val="el-GR"/>
        </w:rPr>
        <w:t>Οι δικαιούχοι μπορούν να χρησιμοποιήσουν μόνο τους δείκτες που αναφέρονται στην Πρόσκληση</w:t>
      </w:r>
      <w:r w:rsidRPr="00AC2A27">
        <w:rPr>
          <w:rFonts w:ascii="Tahoma" w:eastAsia="Tahoma" w:hAnsi="Tahoma" w:cs="Tahoma"/>
          <w:i/>
          <w:iCs/>
          <w:color w:val="000000"/>
          <w:sz w:val="20"/>
          <w:lang w:val="el-GR"/>
        </w:rPr>
        <w:t>.</w:t>
      </w:r>
      <w:r w:rsidRPr="00AC2A27">
        <w:rPr>
          <w:rFonts w:cs="Arial"/>
          <w:color w:val="000000"/>
          <w:lang w:val="el-GR"/>
        </w:rPr>
        <w:t xml:space="preserve"> </w:t>
      </w:r>
    </w:p>
    <w:p w:rsidR="00032703" w:rsidRPr="00AC2A27" w:rsidRDefault="002E45FF">
      <w:pPr>
        <w:spacing w:before="120" w:after="120"/>
        <w:ind w:left="114" w:right="108"/>
        <w:jc w:val="both"/>
        <w:rPr>
          <w:rFonts w:cs="Arial"/>
          <w:color w:val="000000"/>
          <w:lang w:val="el-GR"/>
        </w:rPr>
      </w:pPr>
      <w:r w:rsidRPr="00AC2A27">
        <w:rPr>
          <w:rFonts w:cs="Arial"/>
          <w:color w:val="000000"/>
          <w:lang w:val="el-GR"/>
        </w:rPr>
        <w:t xml:space="preserve">Αναλυτικότερα στοιχεία σχετικά με το Πρόγραμμα, τις Προτεραιότητες, τους Ειδικούς Στόχους, τις Κατηγορίες Περιφέρειας, το Ταμείο, τα Πεδία Παρέμβασης τους δείκτες καθώς και της κατανομής της δημόσιας δαπάνης ανά προτεραιότητα και κατηγορία περιφέρειας παρατίθενται στο </w:t>
      </w:r>
      <w:r w:rsidRPr="00AC2A27">
        <w:rPr>
          <w:rFonts w:cs="Arial"/>
          <w:b/>
          <w:bCs/>
          <w:color w:val="000000"/>
          <w:lang w:val="el-GR"/>
        </w:rPr>
        <w:t>Παράρτημα Ι</w:t>
      </w:r>
      <w:r w:rsidRPr="00AC2A27">
        <w:rPr>
          <w:rFonts w:cs="Arial"/>
          <w:color w:val="000000"/>
          <w:lang w:val="el-GR"/>
        </w:rPr>
        <w:t>.</w:t>
      </w:r>
    </w:p>
    <w:p w:rsidR="00032703" w:rsidRPr="00AC2A27" w:rsidRDefault="002E45FF">
      <w:pPr>
        <w:numPr>
          <w:ilvl w:val="0"/>
          <w:numId w:val="33"/>
        </w:numPr>
        <w:tabs>
          <w:tab w:val="left" w:pos="1963"/>
        </w:tabs>
        <w:spacing w:before="120" w:after="120"/>
        <w:jc w:val="both"/>
        <w:rPr>
          <w:rFonts w:cs="Arial"/>
          <w:b/>
          <w:bCs/>
          <w:color w:val="000000"/>
          <w:lang w:val="el-GR"/>
        </w:rPr>
      </w:pPr>
      <w:r w:rsidRPr="00AC2A27">
        <w:rPr>
          <w:rFonts w:cs="Arial"/>
          <w:color w:val="000000"/>
          <w:lang w:val="el-GR"/>
        </w:rPr>
        <w:t xml:space="preserve">Η συγχρηματοδοτούμενη δημόσια δαπάνη που διατίθεται για την ένταξη πράξεων με την παρούσα πρόσκληση </w:t>
      </w:r>
      <w:r w:rsidRPr="00AC2A27">
        <w:rPr>
          <w:rFonts w:cs="Arial"/>
          <w:b/>
          <w:bCs/>
          <w:color w:val="000000"/>
          <w:lang w:val="el-GR"/>
        </w:rPr>
        <w:t>ανέρχεται σε 9.485.503,00.€.</w:t>
      </w:r>
    </w:p>
    <w:p w:rsidR="00032703" w:rsidRPr="00AC2A27" w:rsidRDefault="002E45FF">
      <w:pPr>
        <w:numPr>
          <w:ilvl w:val="0"/>
          <w:numId w:val="33"/>
        </w:numPr>
        <w:tabs>
          <w:tab w:val="left" w:pos="1963"/>
        </w:tabs>
        <w:spacing w:before="120" w:after="120"/>
        <w:jc w:val="both"/>
        <w:rPr>
          <w:rFonts w:cs="Arial"/>
          <w:color w:val="000000"/>
          <w:lang w:val="el-GR"/>
        </w:rPr>
      </w:pPr>
      <w:r w:rsidRPr="00AC2A27">
        <w:rPr>
          <w:rFonts w:cs="Arial"/>
          <w:color w:val="000000"/>
          <w:lang w:val="el-GR"/>
        </w:rPr>
        <w:t xml:space="preserve">Η ΔΑ δύναται να τροποποιήσει 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δικαιούχους μέσω της οικείας ιστοσελίδας </w:t>
      </w:r>
      <w:r>
        <w:rPr>
          <w:rFonts w:cs="Arial"/>
          <w:color w:val="000000"/>
        </w:rPr>
        <w:t>https</w:t>
      </w:r>
      <w:r w:rsidRPr="00AC2A27">
        <w:rPr>
          <w:rFonts w:cs="Arial"/>
          <w:color w:val="000000"/>
          <w:lang w:val="el-GR"/>
        </w:rPr>
        <w:t>://</w:t>
      </w:r>
      <w:r>
        <w:rPr>
          <w:rFonts w:cs="Arial"/>
          <w:color w:val="000000"/>
        </w:rPr>
        <w:t>www</w:t>
      </w:r>
      <w:r w:rsidRPr="00AC2A27">
        <w:rPr>
          <w:rFonts w:cs="Arial"/>
          <w:color w:val="000000"/>
          <w:lang w:val="el-GR"/>
        </w:rPr>
        <w:t>.</w:t>
      </w:r>
      <w:r>
        <w:rPr>
          <w:rFonts w:cs="Arial"/>
          <w:color w:val="000000"/>
        </w:rPr>
        <w:t>stereaellada</w:t>
      </w:r>
      <w:r w:rsidRPr="00AC2A27">
        <w:rPr>
          <w:rFonts w:cs="Arial"/>
          <w:color w:val="000000"/>
          <w:lang w:val="el-GR"/>
        </w:rPr>
        <w:t>.</w:t>
      </w:r>
      <w:r>
        <w:rPr>
          <w:rFonts w:cs="Arial"/>
          <w:color w:val="000000"/>
        </w:rPr>
        <w:t>gr</w:t>
      </w:r>
      <w:r w:rsidRPr="00AC2A27">
        <w:rPr>
          <w:rFonts w:cs="Arial"/>
          <w:color w:val="000000"/>
          <w:lang w:val="el-GR"/>
        </w:rPr>
        <w:t>/.</w:t>
      </w:r>
    </w:p>
    <w:p w:rsidR="00032703" w:rsidRPr="00AC2A27" w:rsidRDefault="002E45FF">
      <w:pPr>
        <w:numPr>
          <w:ilvl w:val="0"/>
          <w:numId w:val="33"/>
        </w:numPr>
        <w:tabs>
          <w:tab w:val="left" w:pos="1963"/>
        </w:tabs>
        <w:spacing w:before="120" w:after="120"/>
        <w:jc w:val="both"/>
        <w:rPr>
          <w:rFonts w:cs="Arial"/>
          <w:color w:val="000000"/>
          <w:lang w:val="el-GR"/>
        </w:rPr>
      </w:pPr>
      <w:r w:rsidRPr="00AC2A27">
        <w:rPr>
          <w:rFonts w:cs="Arial"/>
          <w:color w:val="000000"/>
          <w:lang w:val="el-GR"/>
        </w:rPr>
        <w:t xml:space="preserve">Στο πλαίσιο της παρούσας πρόσκλησης θα ενταχθούν πράξεις έως το ύψος της συγχρηματοδοτούμενης δημόσιας δαπάνης. </w:t>
      </w:r>
    </w:p>
    <w:p w:rsidR="00032703" w:rsidRDefault="002E45FF">
      <w:pPr>
        <w:numPr>
          <w:ilvl w:val="0"/>
          <w:numId w:val="1"/>
        </w:numPr>
        <w:spacing w:before="120" w:after="120"/>
        <w:jc w:val="both"/>
        <w:rPr>
          <w:rFonts w:cs="Arial"/>
          <w:b/>
          <w:bCs/>
          <w:color w:val="000000"/>
        </w:rPr>
      </w:pPr>
      <w:r>
        <w:rPr>
          <w:rFonts w:cs="Arial"/>
          <w:b/>
          <w:bCs/>
          <w:color w:val="000000"/>
        </w:rPr>
        <w:t xml:space="preserve">ΠΕΡΙΕΧΟΜΕΝΟ ΠΡΟΣΚΛΗΣΗΣ </w:t>
      </w:r>
    </w:p>
    <w:tbl>
      <w:tblPr>
        <w:tblW w:w="0" w:type="auto"/>
        <w:tblInd w:w="540" w:type="dxa"/>
        <w:tblLayout w:type="fixed"/>
        <w:tblCellMar>
          <w:left w:w="0" w:type="dxa"/>
          <w:right w:w="0" w:type="dxa"/>
        </w:tblCellMar>
        <w:tblLook w:val="04A0" w:firstRow="1" w:lastRow="0" w:firstColumn="1" w:lastColumn="0" w:noHBand="0" w:noVBand="1"/>
      </w:tblPr>
      <w:tblGrid>
        <w:gridCol w:w="10109"/>
      </w:tblGrid>
      <w:tr w:rsidR="00032703" w:rsidRPr="00B20F41">
        <w:tc>
          <w:tcPr>
            <w:tcW w:w="10109" w:type="dxa"/>
            <w:tcBorders>
              <w:top w:val="single" w:sz="4" w:space="0" w:color="000000"/>
              <w:left w:val="single" w:sz="4" w:space="0" w:color="000000"/>
              <w:bottom w:val="single" w:sz="4" w:space="0" w:color="000000"/>
              <w:right w:val="single" w:sz="4" w:space="0" w:color="000000"/>
            </w:tcBorders>
            <w:shd w:val="clear" w:color="auto" w:fill="FFFFFF"/>
          </w:tcPr>
          <w:p w:rsidR="00032703" w:rsidRPr="00AC2A27" w:rsidRDefault="002E45FF">
            <w:pPr>
              <w:tabs>
                <w:tab w:val="left" w:pos="8300"/>
              </w:tabs>
              <w:spacing w:before="120" w:after="120"/>
              <w:ind w:left="248" w:right="224"/>
              <w:rPr>
                <w:rFonts w:cs="Arial"/>
                <w:color w:val="000000"/>
                <w:lang w:val="el-GR"/>
              </w:rPr>
            </w:pPr>
            <w:r w:rsidRPr="00AC2A27">
              <w:rPr>
                <w:rFonts w:cs="Arial"/>
                <w:color w:val="000000"/>
                <w:lang w:val="el-GR"/>
              </w:rPr>
              <w:t xml:space="preserve">Στο πλαίσιο της Πρόσκλησης θα υλοποιηθούν έργα που καταγράφονται ως αναγκαία από το ΣΠΕΜ, με βάση το βαθμό ωριμότητας των παρεμβάσεων και τις χρηματοδοτικές δυνατότητες του Προγράμματος Στερεά Ελλάδα 2021-2027. Στο πλαίσιο της νέας ΠΠ, πρώτη προτεραιότητα για την ΠΣΤΕ αποτελεί η ολοκλήρωση του έργου «Βελτίωση Οδικού Άξονα Λαμία – Ιτέα – Αντίρριο, Τμήμα: Τέλος Παράκαμψης Γραβιάς- Ισόπεδος Κόμβος Μεταλλείων Βωξίτη», προϋπολογισμού 9.485.502,32€ το οποίο έχει ενταχθεί στο ΠΕΠ 2014-2020 με </w:t>
            </w:r>
            <w:r>
              <w:rPr>
                <w:rFonts w:cs="Arial"/>
                <w:color w:val="000000"/>
              </w:rPr>
              <w:t>MIS</w:t>
            </w:r>
            <w:r w:rsidRPr="00AC2A27">
              <w:rPr>
                <w:rFonts w:cs="Arial"/>
                <w:color w:val="000000"/>
                <w:lang w:val="el-GR"/>
              </w:rPr>
              <w:t xml:space="preserve"> 5021489 και Δικαιούχο την Ειδική Υπηρεσία Δημοσίων Έργων Κατασκευής και Συντήρησης Συγκοινωνιακών Υποδομών.</w:t>
            </w:r>
            <w:r w:rsidRPr="00AC2A27">
              <w:rPr>
                <w:lang w:val="el-GR"/>
              </w:rPr>
              <w:br/>
            </w:r>
            <w:r w:rsidRPr="00AC2A27">
              <w:rPr>
                <w:rFonts w:cs="Arial"/>
                <w:color w:val="000000"/>
                <w:lang w:val="el-GR"/>
              </w:rPr>
              <w:t>Η παρούσα πρόσκληση αφορά στην ένταξη της ανωτέρω πράξης στο Πρόγραμμα "Στερεά Ελλάδα" 2021-2027 για την οποία απαιτείται, για λόγους διαχειριστικούς, η απόσυρσή της από το ΕΠ "Στερεά Ελλάδα" 2014-2020, σύμφωνα με το σχετικό Σχέδιο Δράσης, και πληροί τα κριτήρια επιλεξιμότητας της νέας Προγραμματικής Περιόδου 2021-2027.</w:t>
            </w:r>
            <w:r w:rsidRPr="00AC2A27">
              <w:rPr>
                <w:lang w:val="el-GR"/>
              </w:rPr>
              <w:br/>
            </w:r>
            <w:r w:rsidRPr="00AC2A27">
              <w:rPr>
                <w:rFonts w:cs="Arial"/>
                <w:color w:val="000000"/>
                <w:lang w:val="el-GR"/>
              </w:rPr>
              <w:t>Η Δράση αφορά στην αναβάθμιση του τμήματος Τέλος Παράκαμψης Γραβιάς - Ισόπεδος Κόμβος Μεταλλείων Βωξίτη του οδικού άξονα Λαμία - Ιτέα - Αντίρριο συνολικού μήκους 4,70</w:t>
            </w:r>
            <w:r>
              <w:rPr>
                <w:rFonts w:cs="Arial"/>
                <w:color w:val="000000"/>
              </w:rPr>
              <w:t>km</w:t>
            </w:r>
            <w:r w:rsidRPr="00AC2A27">
              <w:rPr>
                <w:rFonts w:cs="Arial"/>
                <w:color w:val="000000"/>
                <w:lang w:val="el-GR"/>
              </w:rPr>
              <w:t>. Στόχος  είναι η αναβάθμιση του μεταφορικού οδικού δικτύου για την καλύτερη διάχυση των αναπτυξιακών προοπτικών σε όλη την Περιφέρεια. Η ενίσχυση των μεταφορών θα μπορέσει να δώσει μια ώθηση σε όλες τις περιοχές της Περιφέρειας για να αξιοποιήσουν τις ενδογενείς αναπτυξιακές τους δυνατότητες.</w:t>
            </w:r>
          </w:p>
          <w:p w:rsidR="00032703" w:rsidRPr="00AC2A27" w:rsidRDefault="00032703">
            <w:pPr>
              <w:tabs>
                <w:tab w:val="left" w:pos="8300"/>
              </w:tabs>
              <w:spacing w:after="120"/>
              <w:ind w:left="248" w:right="224"/>
              <w:rPr>
                <w:rFonts w:cs="Arial"/>
                <w:color w:val="000000"/>
                <w:lang w:val="el-GR"/>
              </w:rPr>
            </w:pPr>
          </w:p>
        </w:tc>
      </w:tr>
    </w:tbl>
    <w:p w:rsidR="00032703" w:rsidRDefault="002E45FF">
      <w:pPr>
        <w:numPr>
          <w:ilvl w:val="0"/>
          <w:numId w:val="35"/>
        </w:numPr>
        <w:spacing w:before="360"/>
        <w:jc w:val="both"/>
        <w:rPr>
          <w:rFonts w:cs="Arial"/>
          <w:b/>
          <w:bCs/>
          <w:color w:val="000000"/>
        </w:rPr>
      </w:pPr>
      <w:r>
        <w:rPr>
          <w:rFonts w:cs="Arial"/>
          <w:b/>
          <w:bCs/>
          <w:color w:val="000000"/>
        </w:rPr>
        <w:t>ΕΠΙΛΕΞΙΜΟΤΗΤΑ</w:t>
      </w:r>
    </w:p>
    <w:p w:rsidR="00032703" w:rsidRPr="00AC2A27" w:rsidRDefault="002E45FF">
      <w:pPr>
        <w:numPr>
          <w:ilvl w:val="1"/>
          <w:numId w:val="34"/>
        </w:numPr>
        <w:spacing w:before="120" w:after="120"/>
        <w:jc w:val="both"/>
        <w:rPr>
          <w:rFonts w:cs="Arial"/>
          <w:color w:val="000000"/>
          <w:lang w:val="el-GR"/>
        </w:rPr>
      </w:pPr>
      <w:r w:rsidRPr="00AC2A27">
        <w:rPr>
          <w:rFonts w:cs="Arial"/>
          <w:color w:val="000000"/>
          <w:lang w:val="el-GR"/>
        </w:rPr>
        <w:t xml:space="preserve">Ως ημερομηνία λήξης της προθεσμίας επιλεξιμότητας των δαπανών των προτεινόμενων πράξεων ορίζεται η 31/12/2029. Η λήξη των προτεινόμενων πράξεων (ολοκλήρωση φυσικού και οικονομικού αντικειμένου) θα πρέπει να συντελεστεί έως την ως άνω ημερομηνία. </w:t>
      </w:r>
    </w:p>
    <w:p w:rsidR="00032703" w:rsidRPr="00AC2A27" w:rsidRDefault="002E45FF">
      <w:pPr>
        <w:numPr>
          <w:ilvl w:val="1"/>
          <w:numId w:val="34"/>
        </w:numPr>
        <w:spacing w:before="120" w:after="120"/>
        <w:jc w:val="both"/>
        <w:rPr>
          <w:rFonts w:cs="Arial"/>
          <w:color w:val="000000"/>
          <w:lang w:val="el-GR"/>
        </w:rPr>
      </w:pPr>
      <w:r w:rsidRPr="00AC2A27">
        <w:rPr>
          <w:rFonts w:cs="Arial"/>
          <w:color w:val="000000"/>
          <w:lang w:val="el-GR"/>
        </w:rPr>
        <w:t xml:space="preserve">Ως ελάχιστος προϋπολογισμός (συγχρηματοδοτούμενη δημόσια δαπάνη) των υποβαλλόμενων πράξεων :δεν αφορά. </w:t>
      </w:r>
    </w:p>
    <w:p w:rsidR="00032703" w:rsidRPr="00AC2A27" w:rsidRDefault="002E45FF">
      <w:pPr>
        <w:numPr>
          <w:ilvl w:val="1"/>
          <w:numId w:val="22"/>
        </w:numPr>
        <w:spacing w:before="120" w:after="120"/>
        <w:jc w:val="both"/>
        <w:rPr>
          <w:rFonts w:cs="Arial"/>
          <w:color w:val="000000"/>
          <w:lang w:val="el-GR"/>
        </w:rPr>
      </w:pPr>
      <w:r w:rsidRPr="00AC2A27">
        <w:rPr>
          <w:rFonts w:cs="Arial"/>
          <w:color w:val="000000"/>
          <w:lang w:val="el-GR"/>
        </w:rPr>
        <w:t xml:space="preserve">Ως μέγιστος προϋπολογισμός (συγχρηματοδοτούμενη δημόσια δαπάνη) των υποβαλλόμενων πράξεων :δεν αφορά. </w:t>
      </w:r>
    </w:p>
    <w:p w:rsidR="00032703" w:rsidRPr="00AC2A27" w:rsidRDefault="002E45FF">
      <w:pPr>
        <w:numPr>
          <w:ilvl w:val="1"/>
          <w:numId w:val="22"/>
        </w:numPr>
        <w:spacing w:before="120" w:after="120"/>
        <w:jc w:val="both"/>
        <w:rPr>
          <w:rFonts w:cs="Arial"/>
          <w:color w:val="000000"/>
          <w:lang w:val="el-GR"/>
        </w:rPr>
      </w:pPr>
      <w:r w:rsidRPr="00AC2A27">
        <w:rPr>
          <w:rFonts w:cs="Arial"/>
          <w:color w:val="000000"/>
          <w:lang w:val="el-GR"/>
        </w:rPr>
        <w:t>Οι κανόνες επιλεξιμότητας των δαπανών των συγχρηματοδοτούμενων πράξεων προσδιορίζονται στην Υπουργική Απόφαση «Εθνικοί Κανόνες Επιλεξιμότητας των δαπανών των πράξεων των Προγραμμάτων 2021-2027» (ν. 4914/2022 (Α’ 61) άρθρο 63, παρ.20).</w:t>
      </w:r>
    </w:p>
    <w:p w:rsidR="00032703" w:rsidRDefault="002E45FF">
      <w:pPr>
        <w:numPr>
          <w:ilvl w:val="1"/>
          <w:numId w:val="22"/>
        </w:numPr>
        <w:rPr>
          <w:rFonts w:cs="Arial"/>
          <w:color w:val="000000"/>
        </w:rPr>
      </w:pPr>
      <w:r>
        <w:rPr>
          <w:rFonts w:cs="Arial"/>
          <w:color w:val="000000"/>
        </w:rPr>
        <w:lastRenderedPageBreak/>
        <w:t xml:space="preserve">Ειδικότεροι κανόνες επιλεξιμότητας:  - </w:t>
      </w:r>
      <w:r>
        <w:br/>
      </w:r>
      <w:r>
        <w:rPr>
          <w:rFonts w:cs="Arial"/>
          <w:color w:val="000000"/>
        </w:rPr>
        <w:t xml:space="preserve"> </w:t>
      </w:r>
    </w:p>
    <w:p w:rsidR="00032703" w:rsidRPr="00AC2A27" w:rsidRDefault="002E45FF">
      <w:pPr>
        <w:numPr>
          <w:ilvl w:val="1"/>
          <w:numId w:val="22"/>
        </w:numPr>
        <w:spacing w:before="120" w:after="120"/>
        <w:jc w:val="both"/>
        <w:rPr>
          <w:rFonts w:cs="Arial"/>
          <w:color w:val="000000"/>
          <w:lang w:val="el-GR"/>
        </w:rPr>
      </w:pPr>
      <w:r w:rsidRPr="00AC2A27">
        <w:rPr>
          <w:rFonts w:cs="Arial"/>
          <w:color w:val="000000"/>
          <w:lang w:val="el-GR"/>
        </w:rPr>
        <w:t>Είδη Δαπανών που θα χρηματοδοτηθούν και θα αποζημιωθούν βάσει παραστατικών:</w:t>
      </w:r>
    </w:p>
    <w:tbl>
      <w:tblPr>
        <w:tblW w:w="0" w:type="auto"/>
        <w:tblInd w:w="823" w:type="dxa"/>
        <w:tblLayout w:type="fixed"/>
        <w:tblCellMar>
          <w:left w:w="0" w:type="dxa"/>
          <w:right w:w="0" w:type="dxa"/>
        </w:tblCellMar>
        <w:tblLook w:val="04A0" w:firstRow="1" w:lastRow="0" w:firstColumn="1" w:lastColumn="0" w:noHBand="0" w:noVBand="1"/>
      </w:tblPr>
      <w:tblGrid>
        <w:gridCol w:w="2305"/>
        <w:gridCol w:w="7476"/>
      </w:tblGrid>
      <w:tr w:rsidR="00032703">
        <w:tc>
          <w:tcPr>
            <w:tcW w:w="2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b/>
                <w:bCs/>
                <w:color w:val="000000"/>
              </w:rPr>
            </w:pPr>
            <w:r>
              <w:rPr>
                <w:rFonts w:cs="Arial"/>
                <w:b/>
                <w:bCs/>
                <w:color w:val="000000"/>
              </w:rPr>
              <w:t>Κατηγορία δαπάνης</w:t>
            </w:r>
          </w:p>
        </w:tc>
        <w:tc>
          <w:tcPr>
            <w:tcW w:w="7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b/>
                <w:bCs/>
                <w:color w:val="000000"/>
              </w:rPr>
            </w:pPr>
            <w:r>
              <w:rPr>
                <w:rFonts w:cs="Arial"/>
                <w:b/>
                <w:bCs/>
                <w:color w:val="000000"/>
              </w:rPr>
              <w:t>Περιγραφή</w:t>
            </w:r>
          </w:p>
        </w:tc>
      </w:tr>
      <w:tr w:rsidR="00032703">
        <w:tc>
          <w:tcPr>
            <w:tcW w:w="2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Α.1</w:t>
            </w:r>
          </w:p>
        </w:tc>
        <w:tc>
          <w:tcPr>
            <w:tcW w:w="7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Άμεσες δαπάνες βάσει παραστατικών</w:t>
            </w:r>
          </w:p>
        </w:tc>
      </w:tr>
      <w:tr w:rsidR="00032703">
        <w:tc>
          <w:tcPr>
            <w:tcW w:w="2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A.2</w:t>
            </w:r>
          </w:p>
        </w:tc>
        <w:tc>
          <w:tcPr>
            <w:tcW w:w="7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 xml:space="preserve">ΑΓΟΡΑ ΕΔΑΦΙΚΩΝ ΕΚΤΑΣΕΩΝ </w:t>
            </w:r>
          </w:p>
        </w:tc>
      </w:tr>
    </w:tbl>
    <w:p w:rsidR="00032703" w:rsidRDefault="002E45FF" w:rsidP="00AC2A27">
      <w:pPr>
        <w:ind w:left="760" w:right="108"/>
        <w:jc w:val="both"/>
        <w:rPr>
          <w:rFonts w:cs="Arial"/>
          <w:color w:val="000000"/>
        </w:rPr>
      </w:pPr>
      <w:r>
        <w:rPr>
          <w:rFonts w:cs="Arial"/>
          <w:color w:val="000000"/>
        </w:rPr>
        <w:t xml:space="preserve">  </w:t>
      </w:r>
    </w:p>
    <w:p w:rsidR="00032703" w:rsidRDefault="002E45FF">
      <w:pPr>
        <w:numPr>
          <w:ilvl w:val="0"/>
          <w:numId w:val="36"/>
        </w:numPr>
        <w:spacing w:before="120" w:after="120"/>
        <w:jc w:val="both"/>
        <w:rPr>
          <w:rFonts w:cs="Arial"/>
          <w:b/>
          <w:bCs/>
          <w:color w:val="000000"/>
        </w:rPr>
      </w:pPr>
      <w:r>
        <w:rPr>
          <w:rFonts w:cs="Arial"/>
          <w:b/>
          <w:bCs/>
          <w:color w:val="000000"/>
        </w:rPr>
        <w:t xml:space="preserve">ΟΔΗΓΙΕΣ ΥΠΟΒΟΛΗΣ ΠΡΟΤΑΣΕΩΝ </w:t>
      </w:r>
    </w:p>
    <w:p w:rsidR="00032703" w:rsidRPr="00AC2A27" w:rsidRDefault="002E45FF">
      <w:pPr>
        <w:numPr>
          <w:ilvl w:val="1"/>
          <w:numId w:val="37"/>
        </w:numPr>
        <w:spacing w:before="120" w:after="120"/>
        <w:jc w:val="both"/>
        <w:rPr>
          <w:rFonts w:cs="Arial"/>
          <w:color w:val="000000"/>
          <w:lang w:val="el-GR"/>
        </w:rPr>
      </w:pPr>
      <w:r w:rsidRPr="00AC2A27">
        <w:rPr>
          <w:rFonts w:cs="Arial"/>
          <w:color w:val="000000"/>
          <w:lang w:val="el-GR"/>
        </w:rPr>
        <w:t xml:space="preserve">Οι υποψήφιοι δικαιούχοι υποβάλλουν </w:t>
      </w:r>
      <w:r w:rsidRPr="00AC2A27">
        <w:rPr>
          <w:rFonts w:cs="Arial"/>
          <w:b/>
          <w:bCs/>
          <w:color w:val="000000"/>
          <w:lang w:val="el-GR"/>
        </w:rPr>
        <w:t>αποκλειστικά ηλεκτρονικά</w:t>
      </w:r>
      <w:r w:rsidRPr="00AC2A27">
        <w:rPr>
          <w:rFonts w:cs="Arial"/>
          <w:color w:val="000000"/>
          <w:lang w:val="el-GR"/>
        </w:rPr>
        <w:t xml:space="preserve"> τις προτάσεις μέσω του ΟΠΣ. Για τον σκοπό αυτό, απαιτείται να διαθέτουν ατομικό λογαριασμό χρήστη (αναγνωριστικό και συνθηματικό) για την πρόσβαση στο ΟΠΣ:</w:t>
      </w:r>
    </w:p>
    <w:p w:rsidR="00032703" w:rsidRPr="00AC2A27" w:rsidRDefault="002E45FF">
      <w:pPr>
        <w:numPr>
          <w:ilvl w:val="2"/>
          <w:numId w:val="38"/>
        </w:numPr>
        <w:spacing w:before="120" w:after="120"/>
        <w:jc w:val="both"/>
        <w:rPr>
          <w:rFonts w:cs="Arial"/>
          <w:color w:val="000000"/>
          <w:lang w:val="el-GR"/>
        </w:rPr>
      </w:pPr>
      <w:r w:rsidRPr="00AC2A27">
        <w:rPr>
          <w:rFonts w:cs="Arial"/>
          <w:color w:val="000000"/>
          <w:lang w:val="el-GR"/>
        </w:rPr>
        <w:t xml:space="preserve">τα στελέχη του Δικαιούχου που έχουν την ευθύνη για συμπλήρωση δελτίων και </w:t>
      </w:r>
    </w:p>
    <w:p w:rsidR="00032703" w:rsidRPr="00AC2A27" w:rsidRDefault="002E45FF">
      <w:pPr>
        <w:numPr>
          <w:ilvl w:val="2"/>
          <w:numId w:val="38"/>
        </w:numPr>
        <w:spacing w:before="120" w:after="120"/>
        <w:jc w:val="both"/>
        <w:rPr>
          <w:rFonts w:cs="Arial"/>
          <w:color w:val="000000"/>
          <w:lang w:val="el-GR"/>
        </w:rPr>
      </w:pPr>
      <w:r w:rsidRPr="00AC2A27">
        <w:rPr>
          <w:rFonts w:cs="Arial"/>
          <w:color w:val="000000"/>
          <w:lang w:val="el-GR"/>
        </w:rPr>
        <w:t>ο νόμιμος εκπρόσωπος του Δικαιούχου</w:t>
      </w:r>
      <w:r w:rsidRPr="00AC2A27">
        <w:rPr>
          <w:rFonts w:cs="Arial"/>
          <w:b/>
          <w:bCs/>
          <w:color w:val="000000"/>
          <w:lang w:val="el-GR"/>
        </w:rPr>
        <w:t xml:space="preserve"> </w:t>
      </w:r>
      <w:r w:rsidRPr="00AC2A27">
        <w:rPr>
          <w:rFonts w:cs="Arial"/>
          <w:color w:val="000000"/>
          <w:lang w:val="el-GR"/>
        </w:rPr>
        <w:t>για την υποβολή των προτάσεων, ή άλλος χρήστης του συστήματος που έχει εξουσιοδοτηθεί για την υποβολή.</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Οδηγίες για απόκτηση λογαριασμού χρήστη στο ΟΠΣ βρίσκονται στην ηλεκτρονική διεύθυνση </w:t>
      </w:r>
      <w:hyperlink r:id="rId9" w:tgtFrame="_blank" w:history="1">
        <w:r>
          <w:rPr>
            <w:rFonts w:cs="Arial"/>
            <w:color w:val="0000FF"/>
            <w:u w:val="single"/>
          </w:rPr>
          <w:t>http</w:t>
        </w:r>
        <w:r w:rsidRPr="00AC2A27">
          <w:rPr>
            <w:rFonts w:cs="Arial"/>
            <w:color w:val="0000FF"/>
            <w:u w:val="single"/>
            <w:lang w:val="el-GR"/>
          </w:rPr>
          <w:t>://</w:t>
        </w:r>
        <w:r>
          <w:rPr>
            <w:rFonts w:cs="Arial"/>
            <w:color w:val="0000FF"/>
            <w:u w:val="single"/>
          </w:rPr>
          <w:t>logon</w:t>
        </w:r>
        <w:r w:rsidRPr="00AC2A27">
          <w:rPr>
            <w:rFonts w:cs="Arial"/>
            <w:color w:val="0000FF"/>
            <w:u w:val="single"/>
            <w:lang w:val="el-GR"/>
          </w:rPr>
          <w:t>.</w:t>
        </w:r>
        <w:r>
          <w:rPr>
            <w:rFonts w:cs="Arial"/>
            <w:color w:val="0000FF"/>
            <w:u w:val="single"/>
          </w:rPr>
          <w:t>ops</w:t>
        </w:r>
        <w:r w:rsidRPr="00AC2A27">
          <w:rPr>
            <w:rFonts w:cs="Arial"/>
            <w:color w:val="0000FF"/>
            <w:u w:val="single"/>
            <w:lang w:val="el-GR"/>
          </w:rPr>
          <w:t>.</w:t>
        </w:r>
        <w:r>
          <w:rPr>
            <w:rFonts w:cs="Arial"/>
            <w:color w:val="0000FF"/>
            <w:u w:val="single"/>
          </w:rPr>
          <w:t>gr</w:t>
        </w:r>
      </w:hyperlink>
      <w:r w:rsidRPr="00AC2A27">
        <w:rPr>
          <w:rFonts w:cs="Arial"/>
          <w:color w:val="000000"/>
          <w:lang w:val="el-GR"/>
        </w:rPr>
        <w:t xml:space="preserve"> (Εγγραφή Χρήστη Δικαιούχου).</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Εάν ο Δικαιούχος δεν διαθέτει ήδη «κωδικό Φορέα» στο ΟΠΣ από την περίοδο 2014-2020, θα πρέπει να υποβάλει αίτηση για κωδικό φορέα σύμφωνα με τις οδηγίες στην ηλεκτρονική διεύθυνση </w:t>
      </w:r>
      <w:r>
        <w:rPr>
          <w:rFonts w:cs="Arial"/>
          <w:color w:val="0000FF"/>
          <w:u w:val="single"/>
        </w:rPr>
        <w:t>http</w:t>
      </w:r>
      <w:r w:rsidRPr="00AC2A27">
        <w:rPr>
          <w:rFonts w:cs="Arial"/>
          <w:color w:val="0000FF"/>
          <w:u w:val="single"/>
          <w:lang w:val="el-GR"/>
        </w:rPr>
        <w:t>://</w:t>
      </w:r>
      <w:r>
        <w:rPr>
          <w:rFonts w:cs="Arial"/>
          <w:color w:val="0000FF"/>
          <w:u w:val="single"/>
        </w:rPr>
        <w:t>logon</w:t>
      </w:r>
      <w:r w:rsidRPr="00AC2A27">
        <w:rPr>
          <w:rFonts w:cs="Arial"/>
          <w:color w:val="0000FF"/>
          <w:u w:val="single"/>
          <w:lang w:val="el-GR"/>
        </w:rPr>
        <w:t>.</w:t>
      </w:r>
      <w:r>
        <w:rPr>
          <w:rFonts w:cs="Arial"/>
          <w:color w:val="0000FF"/>
          <w:u w:val="single"/>
        </w:rPr>
        <w:t>ops</w:t>
      </w:r>
      <w:r w:rsidRPr="00AC2A27">
        <w:rPr>
          <w:rFonts w:cs="Arial"/>
          <w:color w:val="0000FF"/>
          <w:u w:val="single"/>
          <w:lang w:val="el-GR"/>
        </w:rPr>
        <w:t>.</w:t>
      </w:r>
      <w:r>
        <w:rPr>
          <w:rFonts w:cs="Arial"/>
          <w:color w:val="0000FF"/>
          <w:u w:val="single"/>
        </w:rPr>
        <w:t>gr</w:t>
      </w:r>
      <w:r w:rsidRPr="00AC2A27">
        <w:rPr>
          <w:rFonts w:cs="Arial"/>
          <w:color w:val="000000"/>
          <w:lang w:val="el-GR"/>
        </w:rPr>
        <w:t>, πριν την υποβολή της πρότασης.</w:t>
      </w:r>
    </w:p>
    <w:p w:rsidR="00032703" w:rsidRPr="00AC2A27" w:rsidRDefault="002E45FF">
      <w:pPr>
        <w:numPr>
          <w:ilvl w:val="1"/>
          <w:numId w:val="38"/>
        </w:numPr>
        <w:spacing w:before="120" w:after="120"/>
        <w:jc w:val="both"/>
        <w:rPr>
          <w:rFonts w:cs="Arial"/>
          <w:b/>
          <w:bCs/>
          <w:color w:val="000000"/>
          <w:lang w:val="el-GR"/>
        </w:rPr>
      </w:pPr>
      <w:r w:rsidRPr="00AC2A27">
        <w:rPr>
          <w:rFonts w:cs="Arial"/>
          <w:b/>
          <w:bCs/>
          <w:color w:val="000000"/>
          <w:lang w:val="el-GR"/>
        </w:rPr>
        <w:t xml:space="preserve">Οι προτάσεις  υποβάλλονται μέσω του ΟΠΣ στην ηλεκτρονική διεύθυνση </w:t>
      </w:r>
      <w:hyperlink r:id="rId10" w:tgtFrame="_blank" w:history="1">
        <w:r>
          <w:rPr>
            <w:rFonts w:cs="Arial"/>
            <w:b/>
            <w:bCs/>
            <w:color w:val="0000FF"/>
            <w:u w:val="single"/>
          </w:rPr>
          <w:t>http</w:t>
        </w:r>
        <w:r w:rsidRPr="00AC2A27">
          <w:rPr>
            <w:rFonts w:cs="Arial"/>
            <w:b/>
            <w:bCs/>
            <w:color w:val="0000FF"/>
            <w:u w:val="single"/>
            <w:lang w:val="el-GR"/>
          </w:rPr>
          <w:t>://</w:t>
        </w:r>
        <w:r>
          <w:rPr>
            <w:rFonts w:cs="Arial"/>
            <w:b/>
            <w:bCs/>
            <w:color w:val="0000FF"/>
            <w:u w:val="single"/>
          </w:rPr>
          <w:t>logon</w:t>
        </w:r>
        <w:r w:rsidRPr="00AC2A27">
          <w:rPr>
            <w:rFonts w:cs="Arial"/>
            <w:b/>
            <w:bCs/>
            <w:color w:val="0000FF"/>
            <w:u w:val="single"/>
            <w:lang w:val="el-GR"/>
          </w:rPr>
          <w:t>.</w:t>
        </w:r>
        <w:r>
          <w:rPr>
            <w:rFonts w:cs="Arial"/>
            <w:b/>
            <w:bCs/>
            <w:color w:val="0000FF"/>
            <w:u w:val="single"/>
          </w:rPr>
          <w:t>ops</w:t>
        </w:r>
        <w:r w:rsidRPr="00AC2A27">
          <w:rPr>
            <w:rFonts w:cs="Arial"/>
            <w:b/>
            <w:bCs/>
            <w:color w:val="0000FF"/>
            <w:u w:val="single"/>
            <w:lang w:val="el-GR"/>
          </w:rPr>
          <w:t>.</w:t>
        </w:r>
        <w:r>
          <w:rPr>
            <w:rFonts w:cs="Arial"/>
            <w:b/>
            <w:bCs/>
            <w:color w:val="0000FF"/>
            <w:u w:val="single"/>
          </w:rPr>
          <w:t>gr</w:t>
        </w:r>
      </w:hyperlink>
      <w:r w:rsidRPr="00AC2A27">
        <w:rPr>
          <w:rFonts w:cs="Arial"/>
          <w:b/>
          <w:bCs/>
          <w:color w:val="000000"/>
          <w:lang w:val="el-GR"/>
        </w:rPr>
        <w:t xml:space="preserve"> </w:t>
      </w:r>
    </w:p>
    <w:p w:rsidR="00032703" w:rsidRPr="00AC2A27" w:rsidRDefault="002E45FF">
      <w:pPr>
        <w:spacing w:after="120"/>
        <w:ind w:left="823" w:right="108"/>
        <w:jc w:val="both"/>
        <w:rPr>
          <w:rFonts w:cs="Arial"/>
          <w:b/>
          <w:bCs/>
          <w:i/>
          <w:iCs/>
          <w:color w:val="000000"/>
          <w:lang w:val="el-GR"/>
        </w:rPr>
      </w:pPr>
      <w:r w:rsidRPr="00AC2A27">
        <w:rPr>
          <w:rFonts w:cs="Arial"/>
          <w:b/>
          <w:bCs/>
          <w:color w:val="000000"/>
          <w:lang w:val="el-GR"/>
        </w:rPr>
        <w:t xml:space="preserve">από την </w:t>
      </w:r>
      <w:r w:rsidRPr="00AC2A27">
        <w:rPr>
          <w:rFonts w:cs="Arial"/>
          <w:b/>
          <w:bCs/>
          <w:i/>
          <w:iCs/>
          <w:color w:val="000000"/>
          <w:lang w:val="el-GR"/>
        </w:rPr>
        <w:t xml:space="preserve">28/11/2023 (ημερομηνία έναρξης υποβολής προτάσεων), ώρα 08:00  </w:t>
      </w:r>
    </w:p>
    <w:p w:rsidR="00032703" w:rsidRPr="00AC2A27" w:rsidRDefault="002E45FF">
      <w:pPr>
        <w:spacing w:after="120"/>
        <w:ind w:left="823" w:right="108"/>
        <w:jc w:val="both"/>
        <w:rPr>
          <w:rFonts w:cs="Arial"/>
          <w:i/>
          <w:iCs/>
          <w:color w:val="000000"/>
          <w:lang w:val="el-GR"/>
        </w:rPr>
      </w:pPr>
      <w:r w:rsidRPr="00AC2A27">
        <w:rPr>
          <w:rFonts w:cs="Arial"/>
          <w:b/>
          <w:bCs/>
          <w:color w:val="000000"/>
          <w:lang w:val="el-GR"/>
        </w:rPr>
        <w:t>έως,</w:t>
      </w:r>
      <w:r w:rsidRPr="00AC2A27">
        <w:rPr>
          <w:rFonts w:cs="Arial"/>
          <w:b/>
          <w:bCs/>
          <w:i/>
          <w:iCs/>
          <w:color w:val="000000"/>
          <w:lang w:val="el-GR"/>
        </w:rPr>
        <w:t xml:space="preserve"> </w:t>
      </w:r>
      <w:r w:rsidRPr="00AC2A27">
        <w:rPr>
          <w:rFonts w:cs="Arial"/>
          <w:b/>
          <w:bCs/>
          <w:color w:val="000000"/>
          <w:lang w:val="el-GR"/>
        </w:rPr>
        <w:t xml:space="preserve">αποκλειστικά, την 29/12/2023 </w:t>
      </w:r>
      <w:r w:rsidRPr="00AC2A27">
        <w:rPr>
          <w:rFonts w:cs="Arial"/>
          <w:b/>
          <w:bCs/>
          <w:i/>
          <w:iCs/>
          <w:color w:val="000000"/>
          <w:lang w:val="el-GR"/>
        </w:rPr>
        <w:t>(ημερομηνία λήξης υποβολής προτάσεων), ώρα 15:00</w:t>
      </w:r>
      <w:r w:rsidRPr="00AC2A27">
        <w:rPr>
          <w:rFonts w:cs="Arial"/>
          <w:i/>
          <w:iCs/>
          <w:color w:val="000000"/>
          <w:lang w:val="el-GR"/>
        </w:rPr>
        <w:t>,</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από τον νόμιμο εκπρόσωπο του Δικαιούχου. Ο Δικαιούχος μετά την επιτυχή υποβολή της πρότασης ενημερώνεται σχετικά μέσω του ΟΠΣ. </w:t>
      </w:r>
    </w:p>
    <w:p w:rsidR="00032703" w:rsidRPr="00AC2A27" w:rsidRDefault="002E45FF">
      <w:pPr>
        <w:spacing w:after="120"/>
        <w:ind w:left="823" w:right="108"/>
        <w:jc w:val="both"/>
        <w:rPr>
          <w:rFonts w:cs="Arial"/>
          <w:color w:val="000000"/>
          <w:lang w:val="el-GR"/>
        </w:rPr>
      </w:pPr>
      <w:r w:rsidRPr="00AC2A27">
        <w:rPr>
          <w:rFonts w:cs="Arial"/>
          <w:color w:val="000000"/>
          <w:lang w:val="el-GR"/>
        </w:rPr>
        <w:t>Σε περιπτώσεις εγγράφων, για τα οποία δεν είναι τεχνικά εφικτή η ηλεκτρονική επισύναψη/υποβολή (π.χ. χάρτες, σχέδια, κλπ), ο δικαιούχος υποχρεούται να τα αποστείλει στην Ειδική Υπηρεσία Διαχείρισης/ΕΦ στη διεύθυνση: ΥΨΗΛΑΝΤΗ 12, ΛΑΜΙΑ 35131 ,</w:t>
      </w:r>
      <w:r w:rsidRPr="00AC2A27">
        <w:rPr>
          <w:rFonts w:cs="Arial"/>
          <w:b/>
          <w:bCs/>
          <w:color w:val="000000"/>
          <w:lang w:val="el-GR"/>
        </w:rPr>
        <w:t xml:space="preserve"> εντός </w:t>
      </w:r>
      <w:r w:rsidRPr="00AC2A27">
        <w:rPr>
          <w:rFonts w:cs="Arial"/>
          <w:b/>
          <w:bCs/>
          <w:color w:val="000000"/>
          <w:highlight w:val="white"/>
          <w:lang w:val="el-GR"/>
        </w:rPr>
        <w:t>5</w:t>
      </w:r>
      <w:r w:rsidRPr="00AC2A27">
        <w:rPr>
          <w:rFonts w:cs="Arial"/>
          <w:color w:val="000000"/>
          <w:lang w:val="el-GR"/>
        </w:rPr>
        <w:t xml:space="preserve"> </w:t>
      </w:r>
      <w:r w:rsidRPr="00AC2A27">
        <w:rPr>
          <w:rFonts w:cs="Arial"/>
          <w:b/>
          <w:bCs/>
          <w:color w:val="000000"/>
          <w:lang w:val="el-GR"/>
        </w:rPr>
        <w:t>εργάσιμων ημερών</w:t>
      </w:r>
      <w:r w:rsidRPr="00AC2A27">
        <w:rPr>
          <w:rFonts w:cs="Arial"/>
          <w:color w:val="000000"/>
          <w:lang w:val="el-GR"/>
        </w:rPr>
        <w:t xml:space="preserve"> από την ημερομηνία ηλεκτρονικής υποβολής της πρότασης από τον Δικαιούχο</w:t>
      </w:r>
    </w:p>
    <w:p w:rsidR="00032703" w:rsidRPr="00AC2A27" w:rsidRDefault="002E45FF">
      <w:pPr>
        <w:spacing w:after="120"/>
        <w:ind w:left="823" w:right="108"/>
        <w:jc w:val="both"/>
        <w:rPr>
          <w:rFonts w:cs="Arial"/>
          <w:color w:val="000000"/>
          <w:lang w:val="el-GR"/>
        </w:rPr>
      </w:pPr>
      <w:r w:rsidRPr="00AC2A27">
        <w:rPr>
          <w:rFonts w:cs="Arial"/>
          <w:b/>
          <w:bCs/>
          <w:color w:val="000000"/>
          <w:lang w:val="el-GR"/>
        </w:rPr>
        <w:t>Δεν θα γίνονται δεκτές</w:t>
      </w:r>
      <w:r w:rsidRPr="00AC2A27">
        <w:rPr>
          <w:rFonts w:cs="Arial"/>
          <w:color w:val="000000"/>
          <w:lang w:val="el-GR"/>
        </w:rPr>
        <w:t xml:space="preserve"> προτάσεις εκτός των ανωτέρω προθεσμιών.</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Πριν τη λήξη της προθεσμίας υποβολής προτάσεων, επιτρέπεται η επανυποβολή νέας πρότασης κατόπιν ακύρωσης της αρχικής πρότασης. Η πρόταση αξιολογείται βάσει της τελευταίας επιτυχούς/έγκυρης υποβολής. </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Η περίοδος υποβολής των προτάσεων δύναται να λήξει σε χρόνο ενωρίτερο της ανωτέρω προσδιοριζόμενης ημερομηνίας, σε περίπτωση εξάντλησης της προς διάθεση συγχρηματοδοτούμενης δημόσιας δαπάνης της παρούσας πρόσκλησης (άμεση αξιολόγηση). Η ενημέρωση των δυνητικών δικαιούχων γίνεται μέσω του οικείου ιστότοπου </w:t>
      </w:r>
      <w:r>
        <w:rPr>
          <w:rFonts w:cs="Arial"/>
          <w:b/>
          <w:bCs/>
          <w:color w:val="000000"/>
        </w:rPr>
        <w:t>https</w:t>
      </w:r>
      <w:r w:rsidRPr="00AC2A27">
        <w:rPr>
          <w:rFonts w:cs="Arial"/>
          <w:b/>
          <w:bCs/>
          <w:color w:val="000000"/>
          <w:lang w:val="el-GR"/>
        </w:rPr>
        <w:t>://</w:t>
      </w:r>
      <w:r>
        <w:rPr>
          <w:rFonts w:cs="Arial"/>
          <w:b/>
          <w:bCs/>
          <w:color w:val="000000"/>
        </w:rPr>
        <w:t>www</w:t>
      </w:r>
      <w:r w:rsidRPr="00AC2A27">
        <w:rPr>
          <w:rFonts w:cs="Arial"/>
          <w:b/>
          <w:bCs/>
          <w:color w:val="000000"/>
          <w:lang w:val="el-GR"/>
        </w:rPr>
        <w:t>.</w:t>
      </w:r>
      <w:r>
        <w:rPr>
          <w:rFonts w:cs="Arial"/>
          <w:b/>
          <w:bCs/>
          <w:color w:val="000000"/>
        </w:rPr>
        <w:t>stereaellada</w:t>
      </w:r>
      <w:r w:rsidRPr="00AC2A27">
        <w:rPr>
          <w:rFonts w:cs="Arial"/>
          <w:b/>
          <w:bCs/>
          <w:color w:val="000000"/>
          <w:lang w:val="el-GR"/>
        </w:rPr>
        <w:t>.</w:t>
      </w:r>
      <w:r>
        <w:rPr>
          <w:rFonts w:cs="Arial"/>
          <w:b/>
          <w:bCs/>
          <w:color w:val="000000"/>
        </w:rPr>
        <w:t>gr</w:t>
      </w:r>
      <w:r w:rsidRPr="00AC2A27">
        <w:rPr>
          <w:rFonts w:cs="Arial"/>
          <w:b/>
          <w:bCs/>
          <w:color w:val="000000"/>
          <w:lang w:val="el-GR"/>
        </w:rPr>
        <w:t>/</w:t>
      </w:r>
      <w:r w:rsidRPr="00AC2A27">
        <w:rPr>
          <w:rFonts w:cs="Arial"/>
          <w:color w:val="000000"/>
          <w:lang w:val="el-GR"/>
        </w:rPr>
        <w:t xml:space="preserve"> </w:t>
      </w:r>
    </w:p>
    <w:p w:rsidR="00032703" w:rsidRPr="00AC2A27" w:rsidRDefault="002E45FF">
      <w:pPr>
        <w:numPr>
          <w:ilvl w:val="1"/>
          <w:numId w:val="38"/>
        </w:numPr>
        <w:spacing w:before="120" w:after="120"/>
        <w:jc w:val="both"/>
        <w:rPr>
          <w:rFonts w:cs="Arial"/>
          <w:color w:val="000000"/>
          <w:lang w:val="el-GR"/>
        </w:rPr>
      </w:pPr>
      <w:r w:rsidRPr="00AC2A27">
        <w:rPr>
          <w:rFonts w:cs="Arial"/>
          <w:color w:val="000000"/>
          <w:lang w:val="el-GR"/>
        </w:rPr>
        <w:t xml:space="preserve">Το Τεχνικό Δελτίο Πράξης (ΤΔΠ), αποτελεί την πρόταση του Δικαιούχου και συμπληρώνεται αποκλειστικά στην ηλεκτρονική μορφή που διατίθεται στο ΟΠΣ. Στην παρούσα πρόσκληση επισυνάπτονται Οδηγίες για τη συμπλήρωση των πεδίων του Τεχνικού Δελτίου Πράξης. </w:t>
      </w:r>
    </w:p>
    <w:p w:rsidR="00032703" w:rsidRPr="00AC2A27" w:rsidRDefault="002E45FF">
      <w:pPr>
        <w:spacing w:after="120"/>
        <w:ind w:left="823" w:right="108"/>
        <w:jc w:val="both"/>
        <w:rPr>
          <w:rFonts w:cs="Arial"/>
          <w:color w:val="000000"/>
          <w:lang w:val="el-GR"/>
        </w:rPr>
      </w:pPr>
      <w:r w:rsidRPr="00AC2A27">
        <w:rPr>
          <w:rFonts w:cs="Arial"/>
          <w:color w:val="000000"/>
          <w:lang w:val="el-GR"/>
        </w:rPr>
        <w:t>Η υποβολή της πρότασης συνιστά και αίτηση χρηματοδότησης του δυνητικού δικαιούχου.</w:t>
      </w:r>
    </w:p>
    <w:p w:rsidR="00032703" w:rsidRPr="00AC2A27" w:rsidRDefault="002E45FF">
      <w:pPr>
        <w:numPr>
          <w:ilvl w:val="1"/>
          <w:numId w:val="38"/>
        </w:numPr>
        <w:spacing w:before="120" w:after="120"/>
        <w:jc w:val="both"/>
        <w:rPr>
          <w:rFonts w:cs="Arial"/>
          <w:color w:val="000000"/>
          <w:lang w:val="el-GR"/>
        </w:rPr>
      </w:pPr>
      <w:r w:rsidRPr="00AC2A27">
        <w:rPr>
          <w:rFonts w:cs="Arial"/>
          <w:color w:val="000000"/>
          <w:lang w:val="el-GR"/>
        </w:rPr>
        <w:t xml:space="preserve">Τα στοιχεία που τεκμηριώνουν την </w:t>
      </w:r>
      <w:r w:rsidRPr="00AC2A27">
        <w:rPr>
          <w:rFonts w:cs="Arial"/>
          <w:b/>
          <w:bCs/>
          <w:color w:val="000000"/>
          <w:lang w:val="el-GR"/>
        </w:rPr>
        <w:t>αρμοδιότητα του δικαιούχου</w:t>
      </w:r>
      <w:r w:rsidRPr="00AC2A27">
        <w:rPr>
          <w:rFonts w:cs="Arial"/>
          <w:color w:val="000000"/>
          <w:lang w:val="el-GR"/>
        </w:rPr>
        <w:t xml:space="preserve"> προέρχονται από την καταχωρημένη καρτέλα του δικαιούχου στο ΟΠΣ. Δικαιούχος που δεν έχει συμπληρώσει τη σχετική καρτέλα, υποχρεούται στην συμπλήρωσή της και στην επισύναψη σε αυτή όλων των στοιχείων που τεκμηριώνουν την αρμοδιότητά του. Η συμπλήρωση της καρτέλας του δικαιούχου θα πρέπει να έχει ολοκληρωθεί έως την ημερομηνία υποβολής της πρότασης του δικαιούχου.</w:t>
      </w:r>
    </w:p>
    <w:p w:rsidR="00032703" w:rsidRPr="00AC2A27" w:rsidRDefault="002E45FF">
      <w:pPr>
        <w:spacing w:after="120"/>
        <w:ind w:left="823" w:right="108"/>
        <w:jc w:val="both"/>
        <w:rPr>
          <w:rFonts w:cs="Arial"/>
          <w:color w:val="000000"/>
          <w:lang w:val="el-GR"/>
        </w:rPr>
      </w:pPr>
      <w:r w:rsidRPr="00AC2A27">
        <w:rPr>
          <w:rFonts w:cs="Arial"/>
          <w:b/>
          <w:bCs/>
          <w:color w:val="000000"/>
          <w:lang w:val="el-GR"/>
        </w:rPr>
        <w:t>Αναπόσπαστο στοιχείο της πρότασης</w:t>
      </w:r>
      <w:r w:rsidRPr="00AC2A27">
        <w:rPr>
          <w:rFonts w:cs="Arial"/>
          <w:color w:val="000000"/>
          <w:lang w:val="el-GR"/>
        </w:rPr>
        <w:t xml:space="preserve"> αποτελούν τα παρακάτω δικαιολογητικά/έγγραφα, τα οποία συνοδεύουν το Τεχνικό Δελτίο Πράξης: </w:t>
      </w:r>
    </w:p>
    <w:p w:rsidR="00032703" w:rsidRPr="00AC2A27" w:rsidRDefault="00AC2A27">
      <w:pPr>
        <w:spacing w:after="120"/>
        <w:ind w:left="1474" w:right="108"/>
        <w:jc w:val="both"/>
        <w:rPr>
          <w:rFonts w:cs="Arial"/>
          <w:color w:val="000000"/>
          <w:lang w:val="el-GR"/>
        </w:rPr>
      </w:pPr>
      <w:r w:rsidRPr="00AC2A27">
        <w:rPr>
          <w:rFonts w:cs="Arial"/>
          <w:color w:val="000000"/>
          <w:lang w:val="el-GR"/>
        </w:rPr>
        <w:t>-</w:t>
      </w:r>
      <w:r w:rsidR="002E45FF" w:rsidRPr="00AC2A27">
        <w:rPr>
          <w:rFonts w:cs="Arial"/>
          <w:color w:val="000000"/>
          <w:lang w:val="el-GR"/>
        </w:rPr>
        <w:t>09. Υπόδειγμα για τη χρηματοοικονομική βιωσιμότητα πράξης που περιλαμβάνει επενδύσεις σε υποδομές ή παραγωγικές επενδύσεις</w:t>
      </w:r>
    </w:p>
    <w:p w:rsidR="00032703" w:rsidRPr="00AC2A27" w:rsidRDefault="00AC2A27">
      <w:pPr>
        <w:spacing w:after="120"/>
        <w:ind w:left="1474" w:right="108"/>
        <w:jc w:val="both"/>
        <w:rPr>
          <w:rFonts w:cs="Arial"/>
          <w:color w:val="000000"/>
          <w:lang w:val="el-GR"/>
        </w:rPr>
      </w:pPr>
      <w:r w:rsidRPr="00AC2A27">
        <w:rPr>
          <w:rFonts w:cs="Arial"/>
          <w:color w:val="000000"/>
          <w:lang w:val="el-GR"/>
        </w:rPr>
        <w:t>-</w:t>
      </w:r>
      <w:r w:rsidR="002E45FF" w:rsidRPr="00AC2A27">
        <w:rPr>
          <w:rFonts w:cs="Arial"/>
          <w:color w:val="000000"/>
          <w:lang w:val="el-GR"/>
        </w:rPr>
        <w:t>Έκθεση τεκμηρίωσης γ</w:t>
      </w:r>
      <w:r>
        <w:rPr>
          <w:rFonts w:cs="Arial"/>
          <w:color w:val="000000"/>
          <w:lang w:val="el-GR"/>
        </w:rPr>
        <w:t>ια την κλιματική ανθεκτικότητα</w:t>
      </w:r>
    </w:p>
    <w:p w:rsidR="00032703" w:rsidRPr="00AC2A27" w:rsidRDefault="00032703">
      <w:pPr>
        <w:spacing w:after="120"/>
        <w:ind w:left="1474" w:right="108" w:hanging="680"/>
        <w:jc w:val="both"/>
        <w:rPr>
          <w:lang w:val="el-GR"/>
        </w:rPr>
      </w:pPr>
    </w:p>
    <w:p w:rsidR="00032703" w:rsidRPr="00AC2A27" w:rsidRDefault="002E45FF">
      <w:pPr>
        <w:spacing w:after="120"/>
        <w:ind w:left="823" w:right="108"/>
        <w:jc w:val="both"/>
        <w:rPr>
          <w:rFonts w:cs="Arial"/>
          <w:color w:val="000000"/>
          <w:lang w:val="el-GR"/>
        </w:rPr>
      </w:pPr>
      <w:r w:rsidRPr="00AC2A27">
        <w:rPr>
          <w:rFonts w:cs="Arial"/>
          <w:color w:val="000000"/>
          <w:lang w:val="el-GR"/>
        </w:rPr>
        <w:t>Τα συνοδευτικά δικαιολογητικά/ έγγραφα, υποβάλλονται ηλεκτρονικά  ως συνημμένα στο ΤΔΠ.</w:t>
      </w:r>
    </w:p>
    <w:p w:rsidR="00032703" w:rsidRDefault="002E45FF">
      <w:pPr>
        <w:numPr>
          <w:ilvl w:val="0"/>
          <w:numId w:val="38"/>
        </w:numPr>
        <w:spacing w:before="120" w:after="120" w:line="320" w:lineRule="atLeast"/>
        <w:jc w:val="both"/>
        <w:rPr>
          <w:rFonts w:cs="Arial"/>
          <w:b/>
          <w:bCs/>
          <w:color w:val="000000"/>
        </w:rPr>
      </w:pPr>
      <w:r>
        <w:rPr>
          <w:rFonts w:cs="Arial"/>
          <w:b/>
          <w:bCs/>
          <w:color w:val="000000"/>
        </w:rPr>
        <w:lastRenderedPageBreak/>
        <w:t>ΔΙΑΔΙΚΑΣΙΑ ΕΠΙΛΟΓΗΣ ΚΑΙ ΕΝΤΑΞΗΣ ΠΡΑΞΕΩΝ</w:t>
      </w:r>
    </w:p>
    <w:p w:rsidR="00032703" w:rsidRPr="00AC2A27" w:rsidRDefault="002E45FF">
      <w:pPr>
        <w:spacing w:after="120" w:line="320" w:lineRule="atLeast"/>
        <w:ind w:left="540" w:right="108"/>
        <w:jc w:val="both"/>
        <w:rPr>
          <w:rFonts w:cs="Arial"/>
          <w:color w:val="000000"/>
          <w:lang w:val="el-GR"/>
        </w:rPr>
      </w:pPr>
      <w:r w:rsidRPr="00AC2A27">
        <w:rPr>
          <w:rFonts w:cs="Arial"/>
          <w:b/>
          <w:bCs/>
          <w:color w:val="000000"/>
          <w:lang w:val="el-GR"/>
        </w:rPr>
        <w:t>Μετά την υποβολή της πρότασης από τον υποψήφιο Δικαιούχο</w:t>
      </w:r>
      <w:r w:rsidRPr="00AC2A27">
        <w:rPr>
          <w:rFonts w:cs="Arial"/>
          <w:color w:val="000000"/>
          <w:lang w:val="el-GR"/>
        </w:rPr>
        <w:t>,</w:t>
      </w:r>
      <w:r w:rsidRPr="00AC2A27">
        <w:rPr>
          <w:rFonts w:cs="Arial"/>
          <w:b/>
          <w:bCs/>
          <w:color w:val="000000"/>
          <w:lang w:val="el-GR"/>
        </w:rPr>
        <w:t xml:space="preserve"> </w:t>
      </w:r>
      <w:r w:rsidRPr="00AC2A27">
        <w:rPr>
          <w:rFonts w:cs="Arial"/>
          <w:color w:val="000000"/>
          <w:lang w:val="el-GR"/>
        </w:rPr>
        <w:t xml:space="preserve">η διαδικασία για την ένταξη των πράξεων στο Πρόγραμμα ακολουθεί τα παρακάτω βήματα. </w:t>
      </w:r>
    </w:p>
    <w:p w:rsidR="00032703" w:rsidRPr="00AC2A27" w:rsidRDefault="002E45FF">
      <w:pPr>
        <w:spacing w:after="120"/>
        <w:ind w:left="114" w:right="108" w:firstLine="709"/>
        <w:jc w:val="both"/>
        <w:rPr>
          <w:rFonts w:cs="Arial"/>
          <w:b/>
          <w:bCs/>
          <w:color w:val="000000"/>
          <w:lang w:val="el-GR"/>
        </w:rPr>
      </w:pPr>
      <w:r w:rsidRPr="00AC2A27">
        <w:rPr>
          <w:rFonts w:cs="Arial"/>
          <w:b/>
          <w:bCs/>
          <w:color w:val="000000"/>
          <w:lang w:val="el-GR"/>
        </w:rPr>
        <w:t>[Άμεση Αξιολόγηση]</w:t>
      </w:r>
    </w:p>
    <w:p w:rsidR="00032703" w:rsidRPr="00AC2A27" w:rsidRDefault="002E45FF">
      <w:pPr>
        <w:spacing w:after="120" w:line="280" w:lineRule="atLeast"/>
        <w:ind w:left="823" w:right="108" w:hanging="425"/>
        <w:jc w:val="both"/>
        <w:rPr>
          <w:rFonts w:cs="Arial"/>
          <w:color w:val="000000"/>
          <w:lang w:val="el-GR"/>
        </w:rPr>
      </w:pPr>
      <w:r w:rsidRPr="00AC2A27">
        <w:rPr>
          <w:rFonts w:cs="Arial"/>
          <w:color w:val="000000"/>
          <w:lang w:val="el-GR"/>
        </w:rPr>
        <w:t>5.1</w:t>
      </w:r>
      <w:r w:rsidRPr="00AC2A27">
        <w:rPr>
          <w:rFonts w:cs="Arial"/>
          <w:b/>
          <w:bCs/>
          <w:color w:val="000000"/>
          <w:lang w:val="el-GR"/>
        </w:rPr>
        <w:t xml:space="preserve">  Αξιολόγηση των προτάσεων από την Ειδική Υπηρεσία Διαχείρισης του Προγράμματος (ή εναλλακτικά τον Ενδιάμεσο Φορέα) </w:t>
      </w:r>
      <w:r w:rsidRPr="00AC2A27">
        <w:rPr>
          <w:rFonts w:cs="Arial"/>
          <w:color w:val="000000"/>
          <w:lang w:val="el-GR"/>
        </w:rPr>
        <w:t xml:space="preserve">σε δύο στάδια: </w:t>
      </w:r>
    </w:p>
    <w:p w:rsidR="00032703" w:rsidRPr="00AC2A27" w:rsidRDefault="002E45FF">
      <w:pPr>
        <w:spacing w:after="120" w:line="280" w:lineRule="atLeast"/>
        <w:ind w:left="823" w:right="108"/>
        <w:jc w:val="both"/>
        <w:rPr>
          <w:rFonts w:cs="Arial"/>
          <w:color w:val="000000"/>
          <w:lang w:val="el-GR"/>
        </w:rPr>
      </w:pPr>
      <w:r w:rsidRPr="00AC2A27">
        <w:rPr>
          <w:rFonts w:cs="Arial"/>
          <w:b/>
          <w:bCs/>
          <w:color w:val="000000"/>
          <w:lang w:val="el-GR"/>
        </w:rPr>
        <w:t xml:space="preserve">Α’ Στάδιο: </w:t>
      </w:r>
      <w:r w:rsidRPr="00AC2A27">
        <w:rPr>
          <w:rFonts w:cs="Arial"/>
          <w:color w:val="000000"/>
          <w:lang w:val="el-GR"/>
        </w:rPr>
        <w:t>Πληρότητα και επιλεξιμότητα πρότασης</w:t>
      </w:r>
    </w:p>
    <w:p w:rsidR="00032703" w:rsidRPr="00AC2A27" w:rsidRDefault="002E45FF">
      <w:pPr>
        <w:spacing w:after="120" w:line="280" w:lineRule="atLeast"/>
        <w:ind w:left="823" w:right="108"/>
        <w:jc w:val="both"/>
        <w:rPr>
          <w:rFonts w:cs="Arial"/>
          <w:color w:val="000000"/>
          <w:lang w:val="el-GR"/>
        </w:rPr>
      </w:pPr>
      <w:r w:rsidRPr="00AC2A27">
        <w:rPr>
          <w:rFonts w:cs="Arial"/>
          <w:b/>
          <w:bCs/>
          <w:color w:val="000000"/>
          <w:lang w:val="el-GR"/>
        </w:rPr>
        <w:t xml:space="preserve">Β’ Στάδιο: </w:t>
      </w:r>
      <w:r w:rsidRPr="00AC2A27">
        <w:rPr>
          <w:rFonts w:cs="Arial"/>
          <w:color w:val="000000"/>
          <w:lang w:val="el-GR"/>
        </w:rPr>
        <w:t xml:space="preserve">Αξιολόγηση των προτάσεων ανά ομάδα κριτηρίων </w:t>
      </w:r>
    </w:p>
    <w:p w:rsidR="00032703" w:rsidRPr="00AC2A27" w:rsidRDefault="002E45FF">
      <w:pPr>
        <w:tabs>
          <w:tab w:val="left" w:pos="1395"/>
        </w:tabs>
        <w:spacing w:after="120"/>
        <w:ind w:left="823" w:right="108"/>
        <w:jc w:val="both"/>
        <w:rPr>
          <w:rFonts w:cs="Arial"/>
          <w:color w:val="000000"/>
          <w:lang w:val="el-GR"/>
        </w:rPr>
      </w:pPr>
      <w:r w:rsidRPr="00AC2A27">
        <w:rPr>
          <w:rFonts w:cs="Arial"/>
          <w:color w:val="000000"/>
          <w:lang w:val="el-GR"/>
        </w:rPr>
        <w:t xml:space="preserve">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 Η πρόταση αξιολογείται αυτοτελώς με σειρά προτεραιότητας, η οποία καθορίζεται από την ημερομηνία και ώρα της ηλεκτρονικής υποβολής της στο ΟΠΣ. </w:t>
      </w:r>
    </w:p>
    <w:p w:rsidR="00032703" w:rsidRPr="00AC2A27" w:rsidRDefault="002E45FF">
      <w:pPr>
        <w:tabs>
          <w:tab w:val="left" w:pos="1395"/>
        </w:tabs>
        <w:spacing w:after="120"/>
        <w:ind w:left="823" w:right="108"/>
        <w:jc w:val="both"/>
        <w:rPr>
          <w:rFonts w:cs="Arial"/>
          <w:color w:val="000000"/>
          <w:lang w:val="el-GR"/>
        </w:rPr>
      </w:pPr>
      <w:r w:rsidRPr="00AC2A27">
        <w:rPr>
          <w:rFonts w:cs="Arial"/>
          <w:color w:val="000000"/>
          <w:lang w:val="el-GR"/>
        </w:rPr>
        <w:t>Η ΔΑ δύναται να ζητήσει από το δικαιούχο, σε οποιοδήποτε στάδιο της αξιολόγησης (Α’, Β’ Στάδιο), την υποβολή συμπληρωματικών στοιχείων ή/και διευκρινίσεων, εντός συγκεκριμένης προθεσμίας. Σε περίπτωση που η ΔΑ ζητήσει διευκρινίσεις δεν επηρεάζεται η σειρά με την οποία αξιολογείται η πρόταση. Σε περίπτωση που η ΔΑ ζητάει συμπληρωματικά στοιχεία η πρόταση αξιολογείται με βάση την ημερομηνία παραλαβής των συμπληρωματικών στοιχείων.</w:t>
      </w:r>
    </w:p>
    <w:p w:rsidR="00032703" w:rsidRPr="00AC2A27" w:rsidRDefault="002E45FF">
      <w:pPr>
        <w:spacing w:after="120"/>
        <w:ind w:left="823" w:right="108" w:hanging="425"/>
        <w:jc w:val="both"/>
        <w:rPr>
          <w:rFonts w:cs="Arial"/>
          <w:b/>
          <w:bCs/>
          <w:color w:val="000000"/>
          <w:lang w:val="el-GR"/>
        </w:rPr>
      </w:pPr>
      <w:r w:rsidRPr="00AC2A27">
        <w:rPr>
          <w:rFonts w:cs="Arial"/>
          <w:color w:val="000000"/>
          <w:lang w:val="el-GR"/>
        </w:rPr>
        <w:t>5.2</w:t>
      </w:r>
      <w:r w:rsidRPr="00AC2A27">
        <w:rPr>
          <w:rFonts w:cs="Arial"/>
          <w:b/>
          <w:bCs/>
          <w:color w:val="000000"/>
          <w:lang w:val="el-GR"/>
        </w:rPr>
        <w:t xml:space="preserve">   Υποβολή και εξέταση ενστάσεων </w:t>
      </w:r>
    </w:p>
    <w:p w:rsidR="00032703" w:rsidRPr="00AC2A27" w:rsidRDefault="002E45FF">
      <w:pPr>
        <w:spacing w:after="120"/>
        <w:ind w:left="823" w:right="216"/>
        <w:jc w:val="both"/>
        <w:rPr>
          <w:rFonts w:cs="Arial"/>
          <w:color w:val="000000"/>
          <w:lang w:val="el-GR"/>
        </w:rPr>
      </w:pPr>
      <w:r w:rsidRPr="00AC2A27">
        <w:rPr>
          <w:rFonts w:cs="Arial"/>
          <w:color w:val="000000"/>
          <w:lang w:val="el-GR"/>
        </w:rPr>
        <w:t>Οι δυνητικοί δικαιούχοι δύνανται να υποβάλουν ένσταση στην αρμόδια ΔΑ σχετικά με τα αποτελέσματα της αξιολόγησης σύμφωνα με τα οριζόμενα στην 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p>
    <w:p w:rsidR="00032703" w:rsidRPr="00AC2A27" w:rsidRDefault="002E45FF">
      <w:pPr>
        <w:spacing w:after="120"/>
        <w:ind w:left="823" w:right="216"/>
        <w:jc w:val="both"/>
        <w:rPr>
          <w:rFonts w:cs="Arial"/>
          <w:color w:val="000000"/>
          <w:lang w:val="el-GR"/>
        </w:rPr>
      </w:pPr>
      <w:r w:rsidRPr="00AC2A27">
        <w:rPr>
          <w:rFonts w:cs="Arial"/>
          <w:color w:val="000000"/>
          <w:lang w:val="el-GR"/>
        </w:rPr>
        <w:t xml:space="preserve">Οι ενστάσεις υποβάλλονται σε κάθε στάδιο αξιολόγησης, εντός ανατρεπτικής προθεσμίας επτά (7) εργάσιμων ημερών από την επομένη ημέρα της κοινοποίησης των αποτελεσμάτων της αξιολόγησης, ήτοι: </w:t>
      </w:r>
    </w:p>
    <w:p w:rsidR="00032703" w:rsidRPr="00AC2A27" w:rsidRDefault="002E45FF">
      <w:pPr>
        <w:spacing w:after="120"/>
        <w:ind w:left="965" w:right="108"/>
        <w:jc w:val="both"/>
        <w:rPr>
          <w:rFonts w:cs="Arial"/>
          <w:color w:val="000000"/>
          <w:lang w:val="el-GR"/>
        </w:rPr>
      </w:pPr>
      <w:r w:rsidRPr="00AC2A27">
        <w:rPr>
          <w:rFonts w:cs="Arial"/>
          <w:color w:val="000000"/>
          <w:lang w:val="el-GR"/>
        </w:rPr>
        <w:t xml:space="preserve">α) της </w:t>
      </w:r>
      <w:r w:rsidRPr="00AC2A27">
        <w:rPr>
          <w:rFonts w:cs="Arial"/>
          <w:i/>
          <w:iCs/>
          <w:color w:val="000000"/>
          <w:lang w:val="el-GR"/>
        </w:rPr>
        <w:t>Απόφασης Απόρριψης Πρότασης</w:t>
      </w:r>
      <w:r w:rsidRPr="00AC2A27">
        <w:rPr>
          <w:rFonts w:cs="Arial"/>
          <w:color w:val="000000"/>
          <w:lang w:val="el-GR"/>
        </w:rPr>
        <w:t xml:space="preserve"> που εκδίδεται κατά το Στάδιο Α’ της αξιολόγησης </w:t>
      </w:r>
    </w:p>
    <w:p w:rsidR="00032703" w:rsidRPr="00AC2A27" w:rsidRDefault="002E45FF">
      <w:pPr>
        <w:spacing w:after="120"/>
        <w:ind w:left="965" w:right="108"/>
        <w:jc w:val="both"/>
        <w:rPr>
          <w:rFonts w:cs="Arial"/>
          <w:color w:val="000000"/>
          <w:lang w:val="el-GR"/>
        </w:rPr>
      </w:pPr>
      <w:r w:rsidRPr="00AC2A27">
        <w:rPr>
          <w:rFonts w:cs="Arial"/>
          <w:color w:val="000000"/>
          <w:lang w:val="el-GR"/>
        </w:rPr>
        <w:t xml:space="preserve">β) της </w:t>
      </w:r>
      <w:r w:rsidRPr="00AC2A27">
        <w:rPr>
          <w:rFonts w:cs="Arial"/>
          <w:i/>
          <w:iCs/>
          <w:color w:val="000000"/>
          <w:lang w:val="el-GR"/>
        </w:rPr>
        <w:t xml:space="preserve">Απόφασης Απόρριψης Πρότασης </w:t>
      </w:r>
      <w:r w:rsidRPr="00AC2A27">
        <w:rPr>
          <w:rFonts w:cs="Arial"/>
          <w:color w:val="000000"/>
          <w:lang w:val="el-GR"/>
        </w:rPr>
        <w:t>που εκδίδεται κατά το Στάδιο Β’ της αξιολόγησης</w:t>
      </w:r>
    </w:p>
    <w:p w:rsidR="00032703" w:rsidRPr="00AC2A27" w:rsidRDefault="002E45FF">
      <w:pPr>
        <w:spacing w:after="120"/>
        <w:ind w:left="965" w:right="108"/>
        <w:jc w:val="both"/>
        <w:rPr>
          <w:rFonts w:cs="Arial"/>
          <w:color w:val="000000"/>
          <w:lang w:val="el-GR"/>
        </w:rPr>
      </w:pPr>
      <w:r w:rsidRPr="00AC2A27">
        <w:rPr>
          <w:rFonts w:cs="Arial"/>
          <w:color w:val="000000"/>
          <w:lang w:val="el-GR"/>
        </w:rPr>
        <w:t xml:space="preserve">γ) της </w:t>
      </w:r>
      <w:r w:rsidRPr="00AC2A27">
        <w:rPr>
          <w:rFonts w:cs="Arial"/>
          <w:i/>
          <w:iCs/>
          <w:color w:val="000000"/>
          <w:lang w:val="el-GR"/>
        </w:rPr>
        <w:t>Απόφασης Ένταξης</w:t>
      </w:r>
      <w:r w:rsidRPr="00AC2A27">
        <w:rPr>
          <w:rFonts w:cs="Arial"/>
          <w:color w:val="000000"/>
          <w:lang w:val="el-GR"/>
        </w:rPr>
        <w:t>.</w:t>
      </w:r>
    </w:p>
    <w:p w:rsidR="00032703" w:rsidRPr="00AC2A27" w:rsidRDefault="002E45FF">
      <w:pPr>
        <w:spacing w:after="120"/>
        <w:ind w:left="823" w:right="108"/>
        <w:jc w:val="both"/>
        <w:rPr>
          <w:rFonts w:cs="Arial"/>
          <w:color w:val="000000"/>
          <w:lang w:val="el-GR"/>
        </w:rPr>
      </w:pPr>
      <w:r w:rsidRPr="00AC2A27">
        <w:rPr>
          <w:rFonts w:cs="Arial"/>
          <w:color w:val="000000"/>
          <w:lang w:val="el-GR"/>
        </w:rPr>
        <w:t>Η ένσταση αναφέρει απαραιτήτως την πράξη (</w:t>
      </w:r>
      <w:r w:rsidRPr="00AC2A27">
        <w:rPr>
          <w:rFonts w:cs="Arial"/>
          <w:i/>
          <w:iCs/>
          <w:color w:val="000000"/>
          <w:lang w:val="el-GR"/>
        </w:rPr>
        <w:t xml:space="preserve">Απόφαση Απόρριψης Πρότασης </w:t>
      </w:r>
      <w:r w:rsidRPr="00AC2A27">
        <w:rPr>
          <w:rFonts w:cs="Arial"/>
          <w:color w:val="000000"/>
          <w:lang w:val="el-GR"/>
        </w:rPr>
        <w:t xml:space="preserve">ή </w:t>
      </w:r>
      <w:r w:rsidRPr="00AC2A27">
        <w:rPr>
          <w:rFonts w:cs="Arial"/>
          <w:i/>
          <w:iCs/>
          <w:color w:val="000000"/>
          <w:lang w:val="el-GR"/>
        </w:rPr>
        <w:t>Απόφαση Ένταξης</w:t>
      </w:r>
      <w:r w:rsidRPr="00AC2A27">
        <w:rPr>
          <w:rFonts w:cs="Arial"/>
          <w:color w:val="00000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AC2A27">
        <w:rPr>
          <w:rFonts w:cs="Arial"/>
          <w:i/>
          <w:iCs/>
          <w:color w:val="000000"/>
          <w:lang w:val="el-GR"/>
        </w:rPr>
        <w:t>Απόφαση Απόρριψης Πρότασης</w:t>
      </w:r>
      <w:r w:rsidRPr="00AC2A27">
        <w:rPr>
          <w:rFonts w:cs="Arial"/>
          <w:color w:val="000000"/>
          <w:lang w:val="el-GR"/>
        </w:rPr>
        <w:t xml:space="preserve"> ή η </w:t>
      </w:r>
      <w:r w:rsidRPr="00AC2A27">
        <w:rPr>
          <w:rFonts w:cs="Arial"/>
          <w:i/>
          <w:iCs/>
          <w:color w:val="000000"/>
          <w:lang w:val="el-GR"/>
        </w:rPr>
        <w:t>Απόφαση Ένταξης</w:t>
      </w:r>
      <w:r w:rsidRPr="00AC2A27">
        <w:rPr>
          <w:rFonts w:cs="Arial"/>
          <w:color w:val="000000"/>
          <w:lang w:val="el-GR"/>
        </w:rPr>
        <w:t xml:space="preserve"> οφείλει κατά τη γνώμη του ενιστάμενου να αναμορφωθεί, είτε λόγω έλλειψης νομιμότητάς της είτε για λόγους ουσίας. Επίσης, η ένσταση περιλαμβάνει όλα τα δικαιολογητικά και λοιπά υποστηρικτικά έγγραφα που τεκμηριώνουν το αίτημα και είναι ενυπόγραφη από τον νόμιμο εκπρόσωπο του δικαιούχου </w:t>
      </w:r>
      <w:r w:rsidRPr="00AC2A27">
        <w:rPr>
          <w:rFonts w:cs="Arial"/>
          <w:i/>
          <w:iCs/>
          <w:color w:val="000000"/>
          <w:lang w:val="el-GR"/>
        </w:rPr>
        <w:t>ή τον νομίμως εξουσιοδοτημένο από αυτό πρόσωπο ή τον νόμιμο εκπρόσωπο του κύριου δικαιούχου ή το νομίμως εξουσιοδοτημένο από αυτό πρόσωπο</w:t>
      </w:r>
      <w:r w:rsidRPr="00AC2A27">
        <w:rPr>
          <w:rFonts w:cs="Arial"/>
          <w:color w:val="000000"/>
          <w:lang w:val="el-GR"/>
        </w:rPr>
        <w:t xml:space="preserve"> </w:t>
      </w:r>
      <w:r w:rsidRPr="00AC2A27">
        <w:rPr>
          <w:rFonts w:cs="Arial"/>
          <w:color w:val="0070C0"/>
          <w:lang w:val="el-GR"/>
        </w:rPr>
        <w:t>(</w:t>
      </w:r>
      <w:r w:rsidRPr="00AC2A27">
        <w:rPr>
          <w:rFonts w:cs="Arial"/>
          <w:i/>
          <w:iCs/>
          <w:color w:val="0070C0"/>
          <w:lang w:val="el-GR"/>
        </w:rPr>
        <w:t>στην περίπτωση πολλαπλών δικαιούχων</w:t>
      </w:r>
      <w:r w:rsidRPr="00AC2A27">
        <w:rPr>
          <w:rFonts w:cs="Arial"/>
          <w:color w:val="000000"/>
          <w:lang w:val="el-GR"/>
        </w:rPr>
        <w:t xml:space="preserve">). </w:t>
      </w:r>
    </w:p>
    <w:p w:rsidR="00032703" w:rsidRPr="00AC2A27" w:rsidRDefault="002E45FF">
      <w:pPr>
        <w:spacing w:after="120"/>
        <w:ind w:left="823" w:right="108"/>
        <w:jc w:val="both"/>
        <w:rPr>
          <w:rFonts w:cs="Arial"/>
          <w:color w:val="000000"/>
          <w:lang w:val="el-GR"/>
        </w:rPr>
      </w:pPr>
      <w:r w:rsidRPr="00AC2A27">
        <w:rPr>
          <w:rFonts w:cs="Arial"/>
          <w:color w:val="000000"/>
          <w:lang w:val="el-GR"/>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w:t>
      </w:r>
      <w:r>
        <w:rPr>
          <w:rFonts w:cs="Arial"/>
          <w:color w:val="000000"/>
        </w:rPr>
        <w:t>l</w:t>
      </w:r>
      <w:r w:rsidRPr="00AC2A27">
        <w:rPr>
          <w:rFonts w:cs="Arial"/>
          <w:color w:val="000000"/>
          <w:lang w:val="el-GR"/>
        </w:rPr>
        <w:t>, ΟΠΣ ή άλλο κατάλληλο μέσο).</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Η ΔΑ πρωτοκολλεί και εξετάζει όλες τις υποβαλλόμενες ενστάσεις. 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 επί των ενστάσεων εκδίδονται και κοινοποιούνται αμελητί εντός προθεσμίας δεκαπέντε (15) εργασίμων ημερών από την καταληκτική ημερομηνία υποβολής της ένστασης στους δυνητικούς δικαιούχους εγγράφως ή ηλεκτρονικά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rsidR="00032703" w:rsidRPr="00AC2A27" w:rsidRDefault="002E45FF">
      <w:pPr>
        <w:spacing w:after="120"/>
        <w:ind w:left="823" w:right="108"/>
        <w:jc w:val="both"/>
        <w:rPr>
          <w:rFonts w:cs="Arial"/>
          <w:color w:val="000000"/>
          <w:lang w:val="el-GR"/>
        </w:rPr>
      </w:pPr>
      <w:r w:rsidRPr="00AC2A27">
        <w:rPr>
          <w:rFonts w:cs="Arial"/>
          <w:color w:val="00000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Αν η υποβληθείσα ένσταση, η οποία αφορά τα αποτελέσματα του Σταδίου Α’ γίνει αποδεκτή, η ΔΑ προβαίνει στην αξιολόγηση του Σταδίου Β’. </w:t>
      </w:r>
    </w:p>
    <w:p w:rsidR="00032703" w:rsidRPr="00AC2A27" w:rsidRDefault="002E45FF">
      <w:pPr>
        <w:spacing w:after="120"/>
        <w:ind w:left="823" w:right="108"/>
        <w:jc w:val="both"/>
        <w:rPr>
          <w:rFonts w:cs="Arial"/>
          <w:color w:val="000000"/>
          <w:lang w:val="el-GR"/>
        </w:rPr>
      </w:pPr>
      <w:r w:rsidRPr="00AC2A27">
        <w:rPr>
          <w:rFonts w:cs="Arial"/>
          <w:color w:val="000000"/>
          <w:lang w:val="el-GR"/>
        </w:rPr>
        <w:t xml:space="preserve">Αν η υποβληθείσα ένσταση, η οποία αφορά το στάδιο Β’ της αξιολόγησης γίνει αποδεκτή, η πρόταση επιλέγεται για χρηματοδότηση με βάση τη σειρά ηλεκτρονικής υποβολής των προτάσεων. Σε αυτή την περίπτωση η ΔΑ εισηγείται την έκδοση Απόφασης Ένταξης της πράξης. </w:t>
      </w:r>
    </w:p>
    <w:p w:rsidR="00032703" w:rsidRPr="00AC2A27" w:rsidRDefault="002E45FF">
      <w:pPr>
        <w:spacing w:after="120"/>
        <w:ind w:left="823" w:right="108"/>
        <w:jc w:val="both"/>
        <w:rPr>
          <w:rFonts w:cs="Arial"/>
          <w:color w:val="000000"/>
          <w:lang w:val="el-GR"/>
        </w:rPr>
      </w:pPr>
      <w:r w:rsidRPr="00AC2A27">
        <w:rPr>
          <w:rFonts w:cs="Arial"/>
          <w:color w:val="000000"/>
          <w:lang w:val="el-GR"/>
        </w:rPr>
        <w:t>Αν η υποβληθείσα ένσταση, η οποία αφορά την απόφαση ένταξης γίνει αποδεκτή, η εν λόγω απόφαση ένταξης τροποποιείται.</w:t>
      </w:r>
    </w:p>
    <w:p w:rsidR="00032703" w:rsidRPr="00AC2A27" w:rsidRDefault="002E45FF">
      <w:pPr>
        <w:spacing w:after="120"/>
        <w:ind w:left="398" w:right="108"/>
        <w:jc w:val="both"/>
        <w:rPr>
          <w:rFonts w:cs="Arial"/>
          <w:color w:val="000000"/>
          <w:lang w:val="el-GR"/>
        </w:rPr>
      </w:pPr>
      <w:r w:rsidRPr="00AC2A27">
        <w:rPr>
          <w:rFonts w:cs="Arial"/>
          <w:color w:val="000000"/>
          <w:lang w:val="el-GR"/>
        </w:rPr>
        <w:t>5.3  Έκδοση απόφασης ένταξης της πράξης από τον Περιφερειάρχη σε συνέχεια προηγούμενης θετικής εισήγησης του προϊσταμένου της Διαχειριστικής Αρχής του Προγράμματος.</w:t>
      </w:r>
    </w:p>
    <w:p w:rsidR="00032703" w:rsidRPr="00AC2A27" w:rsidRDefault="002E45FF">
      <w:pPr>
        <w:spacing w:after="120" w:line="280" w:lineRule="atLeast"/>
        <w:ind w:left="823" w:right="108" w:hanging="425"/>
        <w:jc w:val="both"/>
        <w:rPr>
          <w:rFonts w:cs="Arial"/>
          <w:b/>
          <w:bCs/>
          <w:color w:val="000000"/>
          <w:lang w:val="el-GR"/>
        </w:rPr>
      </w:pPr>
      <w:r w:rsidRPr="00AC2A27">
        <w:rPr>
          <w:rFonts w:cs="Arial"/>
          <w:color w:val="000000"/>
          <w:lang w:val="el-GR"/>
        </w:rPr>
        <w:lastRenderedPageBreak/>
        <w:t>5.4</w:t>
      </w:r>
      <w:r w:rsidRPr="00AC2A27">
        <w:rPr>
          <w:rFonts w:cs="Arial"/>
          <w:b/>
          <w:bCs/>
          <w:color w:val="000000"/>
          <w:lang w:val="el-GR"/>
        </w:rPr>
        <w:t xml:space="preserve">  Δημοσιοποίηση στην οικεία ιστοσελίδα του Προγράμματος και στο πρόγραμμα ΔΙΑΥΓΕΙΑ της Απόφασης Ένταξης της Πράξης, καθώς και τον κατάλογο των πράξεων που έχουν επιλεγεί.</w:t>
      </w:r>
    </w:p>
    <w:p w:rsidR="00032703" w:rsidRDefault="002E45FF">
      <w:pPr>
        <w:numPr>
          <w:ilvl w:val="0"/>
          <w:numId w:val="31"/>
        </w:numPr>
        <w:spacing w:before="120" w:after="120" w:line="320" w:lineRule="atLeast"/>
        <w:jc w:val="both"/>
        <w:rPr>
          <w:rFonts w:cs="Arial"/>
          <w:b/>
          <w:bCs/>
          <w:color w:val="000000"/>
        </w:rPr>
      </w:pPr>
      <w:r>
        <w:rPr>
          <w:rFonts w:cs="Arial"/>
          <w:b/>
          <w:bCs/>
          <w:color w:val="000000"/>
        </w:rPr>
        <w:t>ΕΠΙΚΟΙΝΩΝΙΑ – ΕΝΗΜΕΡΩΣΗ</w:t>
      </w:r>
    </w:p>
    <w:p w:rsidR="00032703" w:rsidRPr="00AC2A27" w:rsidRDefault="002E45FF">
      <w:pPr>
        <w:numPr>
          <w:ilvl w:val="1"/>
          <w:numId w:val="9"/>
        </w:numPr>
        <w:spacing w:before="120" w:after="120"/>
        <w:jc w:val="both"/>
        <w:rPr>
          <w:rFonts w:cs="Arial"/>
          <w:color w:val="000000"/>
          <w:lang w:val="el-GR"/>
        </w:rPr>
      </w:pPr>
      <w:r w:rsidRPr="00AC2A27">
        <w:rPr>
          <w:rFonts w:cs="Arial"/>
          <w:color w:val="000000"/>
          <w:lang w:val="el-GR"/>
        </w:rPr>
        <w:t>Για αναλυτικότερες πληροφορίες σχετικά με την υποβολή των προτάσεων, τη συμπλήρωση του ΤΔΠ κ</w:t>
      </w:r>
      <w:r w:rsidR="00AC2A27">
        <w:rPr>
          <w:rFonts w:cs="Arial"/>
          <w:color w:val="000000"/>
          <w:lang w:val="el-GR"/>
        </w:rPr>
        <w:t>αι άλλες διευκρινίσεις αρμόδια είναι η κ. Μαρία Σακελλάρη</w:t>
      </w:r>
      <w:r w:rsidRPr="00AC2A27">
        <w:rPr>
          <w:rFonts w:cs="Arial"/>
          <w:color w:val="000000"/>
          <w:lang w:val="el-GR"/>
        </w:rPr>
        <w:t xml:space="preserve">, τηλέφωνο: 2231350912, </w:t>
      </w:r>
      <w:r>
        <w:rPr>
          <w:rFonts w:cs="Arial"/>
          <w:color w:val="000000"/>
        </w:rPr>
        <w:t>e</w:t>
      </w:r>
      <w:r w:rsidRPr="00AC2A27">
        <w:rPr>
          <w:rFonts w:cs="Arial"/>
          <w:color w:val="000000"/>
          <w:lang w:val="el-GR"/>
        </w:rPr>
        <w:t>-</w:t>
      </w:r>
      <w:r>
        <w:rPr>
          <w:rFonts w:cs="Arial"/>
          <w:color w:val="000000"/>
        </w:rPr>
        <w:t>mail</w:t>
      </w:r>
      <w:r w:rsidRPr="00AC2A27">
        <w:rPr>
          <w:rFonts w:cs="Arial"/>
          <w:color w:val="000000"/>
          <w:lang w:val="el-GR"/>
        </w:rPr>
        <w:t xml:space="preserve">: </w:t>
      </w:r>
      <w:r>
        <w:rPr>
          <w:rFonts w:cs="Arial"/>
          <w:color w:val="000000"/>
        </w:rPr>
        <w:t>msakellari</w:t>
      </w:r>
      <w:r w:rsidRPr="00AC2A27">
        <w:rPr>
          <w:rFonts w:cs="Arial"/>
          <w:color w:val="000000"/>
          <w:lang w:val="el-GR"/>
        </w:rPr>
        <w:t>@</w:t>
      </w:r>
      <w:r>
        <w:rPr>
          <w:rFonts w:cs="Arial"/>
          <w:color w:val="000000"/>
        </w:rPr>
        <w:t>mou</w:t>
      </w:r>
      <w:r w:rsidRPr="00AC2A27">
        <w:rPr>
          <w:rFonts w:cs="Arial"/>
          <w:color w:val="000000"/>
          <w:lang w:val="el-GR"/>
        </w:rPr>
        <w:t>.</w:t>
      </w:r>
      <w:r>
        <w:rPr>
          <w:rFonts w:cs="Arial"/>
          <w:color w:val="000000"/>
        </w:rPr>
        <w:t>gr</w:t>
      </w:r>
      <w:r w:rsidRPr="00AC2A27">
        <w:rPr>
          <w:rFonts w:cs="Arial"/>
          <w:color w:val="000000"/>
          <w:lang w:val="el-GR"/>
        </w:rPr>
        <w:t xml:space="preserve"> και για τεχνικά θέματα η κ. Μαρία Λέβα, τηλέφωνο 2231350901, </w:t>
      </w:r>
      <w:r>
        <w:rPr>
          <w:rFonts w:cs="Arial"/>
          <w:color w:val="000000"/>
        </w:rPr>
        <w:t>e</w:t>
      </w:r>
      <w:r w:rsidRPr="00AC2A27">
        <w:rPr>
          <w:rFonts w:cs="Arial"/>
          <w:color w:val="000000"/>
          <w:lang w:val="el-GR"/>
        </w:rPr>
        <w:t>-</w:t>
      </w:r>
      <w:r>
        <w:rPr>
          <w:rFonts w:cs="Arial"/>
          <w:color w:val="000000"/>
        </w:rPr>
        <w:t>mail</w:t>
      </w:r>
      <w:r w:rsidRPr="00AC2A27">
        <w:rPr>
          <w:rFonts w:cs="Arial"/>
          <w:color w:val="000000"/>
          <w:lang w:val="el-GR"/>
        </w:rPr>
        <w:t xml:space="preserve">: </w:t>
      </w:r>
      <w:r>
        <w:rPr>
          <w:rFonts w:cs="Arial"/>
          <w:color w:val="000000"/>
        </w:rPr>
        <w:t>mleva</w:t>
      </w:r>
      <w:r w:rsidRPr="00AC2A27">
        <w:rPr>
          <w:rFonts w:cs="Arial"/>
          <w:color w:val="000000"/>
          <w:lang w:val="el-GR"/>
        </w:rPr>
        <w:t>@</w:t>
      </w:r>
      <w:r>
        <w:rPr>
          <w:rFonts w:cs="Arial"/>
          <w:color w:val="000000"/>
        </w:rPr>
        <w:t>mou</w:t>
      </w:r>
      <w:r w:rsidRPr="00AC2A27">
        <w:rPr>
          <w:rFonts w:cs="Arial"/>
          <w:color w:val="000000"/>
          <w:lang w:val="el-GR"/>
        </w:rPr>
        <w:t>.</w:t>
      </w:r>
      <w:r>
        <w:rPr>
          <w:rFonts w:cs="Arial"/>
          <w:color w:val="000000"/>
        </w:rPr>
        <w:t>gr</w:t>
      </w:r>
      <w:r w:rsidRPr="00AC2A27">
        <w:rPr>
          <w:rFonts w:cs="Arial"/>
          <w:color w:val="000000"/>
          <w:lang w:val="el-GR"/>
        </w:rPr>
        <w:t xml:space="preserve"> (Υπεύθυνη ΟΠΣ της ΔΑ).</w:t>
      </w:r>
    </w:p>
    <w:p w:rsidR="00032703" w:rsidRPr="00AC2A27" w:rsidRDefault="002E45FF">
      <w:pPr>
        <w:numPr>
          <w:ilvl w:val="1"/>
          <w:numId w:val="9"/>
        </w:numPr>
        <w:spacing w:before="120" w:after="120"/>
        <w:jc w:val="both"/>
        <w:rPr>
          <w:rFonts w:cs="Arial"/>
          <w:color w:val="000000"/>
          <w:lang w:val="el-GR"/>
        </w:rPr>
      </w:pPr>
      <w:r w:rsidRPr="00AC2A27">
        <w:rPr>
          <w:rFonts w:cs="Arial"/>
          <w:color w:val="000000"/>
          <w:lang w:val="el-GR"/>
        </w:rPr>
        <w:t xml:space="preserve">Περαιτέρω πληροφορίες για το Πρόγραμμα «ΣΤΕΡΕΑ ΕΛΛΑΔΑ», το Σύστημα Διαχείρισης και Ελέγχου, το θεσμικό πλαίσιο υλοποίησης των πράξεων που εντάσσονται στο εν λόγω Πρόγραμμα, τους κανόνες επιλεξιμότητας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w:t>
      </w:r>
      <w:r>
        <w:rPr>
          <w:rFonts w:cs="Arial"/>
          <w:color w:val="000000"/>
        </w:rPr>
        <w:t>www</w:t>
      </w:r>
      <w:r w:rsidRPr="00AC2A27">
        <w:rPr>
          <w:rFonts w:cs="Arial"/>
          <w:color w:val="000000"/>
          <w:lang w:val="el-GR"/>
        </w:rPr>
        <w:t>.</w:t>
      </w:r>
      <w:r>
        <w:rPr>
          <w:rFonts w:cs="Arial"/>
          <w:color w:val="000000"/>
        </w:rPr>
        <w:t>stereaellada</w:t>
      </w:r>
      <w:r w:rsidRPr="00AC2A27">
        <w:rPr>
          <w:rFonts w:cs="Arial"/>
          <w:color w:val="000000"/>
          <w:lang w:val="el-GR"/>
        </w:rPr>
        <w:t>.</w:t>
      </w:r>
      <w:r>
        <w:rPr>
          <w:rFonts w:cs="Arial"/>
          <w:color w:val="000000"/>
        </w:rPr>
        <w:t>gr</w:t>
      </w:r>
      <w:r w:rsidRPr="00AC2A27">
        <w:rPr>
          <w:rFonts w:cs="Arial"/>
          <w:color w:val="000000"/>
          <w:lang w:val="el-GR"/>
        </w:rPr>
        <w:t>. Ο ανωτέρω δικτυακός τόπος αποτελεί βασικό εργαλείο επικοινωνίας της ΔΑ με το σύνολο των ενδιαφερομένων για το Πρόγραμμα και ανακοινώνεται σε αυτόν κάθε σχετική πληροφορία.</w:t>
      </w:r>
    </w:p>
    <w:p w:rsidR="00032703" w:rsidRDefault="002E45FF">
      <w:pPr>
        <w:numPr>
          <w:ilvl w:val="0"/>
          <w:numId w:val="9"/>
        </w:numPr>
        <w:spacing w:before="240"/>
        <w:jc w:val="both"/>
        <w:rPr>
          <w:rFonts w:cs="Arial"/>
          <w:b/>
          <w:bCs/>
          <w:color w:val="000000"/>
        </w:rPr>
      </w:pPr>
      <w:r>
        <w:rPr>
          <w:rFonts w:cs="Arial"/>
          <w:b/>
          <w:bCs/>
          <w:color w:val="000000"/>
        </w:rPr>
        <w:t xml:space="preserve">ΠΡΟΣΤΑΣΙΑ ΠΡΟΣΩΠΙΚΩΝ ΔΕΔΟΜΕΝΩΝ </w:t>
      </w:r>
    </w:p>
    <w:p w:rsidR="00032703" w:rsidRPr="00AC2A27" w:rsidRDefault="002E45FF">
      <w:pPr>
        <w:numPr>
          <w:ilvl w:val="1"/>
          <w:numId w:val="9"/>
        </w:numPr>
        <w:spacing w:before="120" w:after="120"/>
        <w:jc w:val="both"/>
        <w:rPr>
          <w:rFonts w:cs="Arial"/>
          <w:color w:val="000000"/>
          <w:lang w:val="el-GR"/>
        </w:rPr>
      </w:pPr>
      <w:r w:rsidRPr="00AC2A27">
        <w:rPr>
          <w:rFonts w:cs="Arial"/>
          <w:color w:val="000000"/>
          <w:lang w:val="el-GR"/>
        </w:rPr>
        <w:t>Η ΕΥΔ που επέχει θέση «υπευθύνου επεξεργασίας» ή «εκτελούντος την επεξεργασία» των δεδομένων προσωπικού χαρακτήρα δηλώνει ότι:</w:t>
      </w:r>
    </w:p>
    <w:p w:rsidR="00032703" w:rsidRPr="00AC2A27" w:rsidRDefault="002E45FF">
      <w:pPr>
        <w:numPr>
          <w:ilvl w:val="0"/>
          <w:numId w:val="30"/>
        </w:numPr>
        <w:spacing w:before="120" w:after="120"/>
        <w:jc w:val="both"/>
        <w:rPr>
          <w:rFonts w:cs="Arial"/>
          <w:color w:val="000000"/>
          <w:lang w:val="el-GR"/>
        </w:rPr>
      </w:pPr>
      <w:r w:rsidRPr="00AC2A27">
        <w:rPr>
          <w:rFonts w:cs="Arial"/>
          <w:color w:val="000000"/>
          <w:lang w:val="el-GR"/>
        </w:rPr>
        <w:t>είναι σε γνώση των διατάξεων του Κανονισμού (ΕΕ) 2016/679 του Ευρωπαϊκού Κοινοβουλίου και του Συμβουλίου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του νόμου 4624/2019 και των σχετικών οδηγιών και αποφάσεων της Αρχής Προστασίας Δεδομένων Προσωπικού Χαρακτήρα, που διέπουν τη νόμιμη εκτέλεση της πρόσκλησης / προκήρυξης,</w:t>
      </w:r>
      <w:r w:rsidRPr="00AC2A27">
        <w:rPr>
          <w:rFonts w:cs="Arial"/>
          <w:color w:val="0070C0"/>
          <w:lang w:val="el-GR"/>
        </w:rPr>
        <w:t xml:space="preserve"> </w:t>
      </w:r>
      <w:r w:rsidRPr="00AC2A27">
        <w:rPr>
          <w:rFonts w:cs="Arial"/>
          <w:color w:val="000000"/>
          <w:lang w:val="el-GR"/>
        </w:rPr>
        <w:t>και</w:t>
      </w:r>
    </w:p>
    <w:p w:rsidR="00032703" w:rsidRPr="00AC2A27" w:rsidRDefault="002E45FF">
      <w:pPr>
        <w:numPr>
          <w:ilvl w:val="0"/>
          <w:numId w:val="30"/>
        </w:numPr>
        <w:spacing w:before="120" w:after="120"/>
        <w:jc w:val="both"/>
        <w:rPr>
          <w:rFonts w:cs="Arial"/>
          <w:color w:val="000000"/>
          <w:lang w:val="el-GR"/>
        </w:rPr>
      </w:pPr>
      <w:r w:rsidRPr="00AC2A27">
        <w:rPr>
          <w:rFonts w:cs="Arial"/>
          <w:color w:val="000000"/>
          <w:lang w:val="el-GR"/>
        </w:rPr>
        <w:t>αναλαμβάνει πλήρως τις υποχρεώσεις που απορρέουν από τη νομοθεσία, όσον αφορά στην προστασία και την ασφάλεια των δεδομένων προσωπικού χαρακτήρα, που τυχόν θα υποβληθούν σε επεξεργασία ή/και περιέλθουν καθ' οιονδήποτε τρόπο σε γνώση της.</w:t>
      </w:r>
    </w:p>
    <w:p w:rsidR="00032703" w:rsidRPr="00AC2A27" w:rsidRDefault="002E45FF">
      <w:pPr>
        <w:numPr>
          <w:ilvl w:val="1"/>
          <w:numId w:val="9"/>
        </w:numPr>
        <w:spacing w:before="120" w:after="120"/>
        <w:jc w:val="both"/>
        <w:rPr>
          <w:rFonts w:cs="Arial"/>
          <w:color w:val="000000"/>
          <w:lang w:val="el-GR"/>
        </w:rPr>
      </w:pPr>
      <w:r w:rsidRPr="00AC2A27">
        <w:rPr>
          <w:rFonts w:cs="Arial"/>
          <w:color w:val="000000"/>
          <w:lang w:val="el-GR"/>
        </w:rPr>
        <w:t xml:space="preserve">Η επεξεργασία από τους δικαιούχους (που ενεργούν ως εκτελούντες την επεξεργασία) διέπεται από νομική πράξη υπαγόμενη στο δίκαιο της Ένωσης ή στο εθνικό δίκαιο, που δεσμεύει τον εκτελούντα την επεξεργασία σε σχέση με τον υπεύθυνο επεξεργασίας και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καθώς και τις υποχρεώσεις και τα δικαιώματα του υπευθύνου επεξεργασίας και των εκτελούντων την επεξεργασία. Η νομική αυτή πράξη, σύμφωνα με το ν. 4914/2022 αριθ. 53, λαμβάνει τη μορφή της Απόφασης Ένταξης, όπου σε σχετικό Παράρτημα προβλέπονται όλα τα σχετικά με την προστασία των προσωπικών δεδομένων. </w:t>
      </w:r>
    </w:p>
    <w:p w:rsidR="00032703" w:rsidRPr="00AC2A27" w:rsidRDefault="00032703">
      <w:pPr>
        <w:spacing w:after="120"/>
        <w:ind w:left="823" w:right="108"/>
        <w:jc w:val="both"/>
        <w:rPr>
          <w:rFonts w:cs="Arial"/>
          <w:color w:val="000000"/>
          <w:lang w:val="el-GR"/>
        </w:rPr>
      </w:pPr>
    </w:p>
    <w:p w:rsidR="00032703" w:rsidRPr="00AC2A27" w:rsidRDefault="00032703">
      <w:pPr>
        <w:keepNext/>
        <w:keepLines/>
        <w:spacing w:line="276" w:lineRule="auto"/>
        <w:ind w:left="114" w:right="108"/>
        <w:rPr>
          <w:rFonts w:cs="Arial"/>
          <w:color w:val="000000"/>
          <w:sz w:val="20"/>
          <w:lang w:val="el-GR"/>
        </w:rPr>
      </w:pPr>
    </w:p>
    <w:tbl>
      <w:tblPr>
        <w:tblW w:w="0" w:type="auto"/>
        <w:tblInd w:w="114" w:type="dxa"/>
        <w:tblLayout w:type="fixed"/>
        <w:tblCellMar>
          <w:left w:w="0" w:type="dxa"/>
          <w:right w:w="0" w:type="dxa"/>
        </w:tblCellMar>
        <w:tblLook w:val="04A0" w:firstRow="1" w:lastRow="0" w:firstColumn="1" w:lastColumn="0" w:noHBand="0" w:noVBand="1"/>
      </w:tblPr>
      <w:tblGrid>
        <w:gridCol w:w="10632"/>
      </w:tblGrid>
      <w:tr w:rsidR="00032703" w:rsidRPr="00B20F41">
        <w:trPr>
          <w:cantSplit/>
        </w:trPr>
        <w:tc>
          <w:tcPr>
            <w:tcW w:w="10632" w:type="dxa"/>
            <w:shd w:val="clear" w:color="auto" w:fill="FFFFFF"/>
            <w:vAlign w:val="bottom"/>
          </w:tcPr>
          <w:p w:rsidR="00032703" w:rsidRPr="00AC2A27" w:rsidRDefault="002E45FF">
            <w:pPr>
              <w:keepLines/>
              <w:ind w:left="108" w:right="108"/>
              <w:jc w:val="center"/>
              <w:rPr>
                <w:rFonts w:cs="Arial"/>
                <w:b/>
                <w:bCs/>
                <w:color w:val="000000"/>
                <w:sz w:val="20"/>
                <w:lang w:val="el-GR"/>
              </w:rPr>
            </w:pPr>
            <w:r w:rsidRPr="00AC2A27">
              <w:rPr>
                <w:rFonts w:cs="Arial"/>
                <w:b/>
                <w:bCs/>
                <w:color w:val="000000"/>
                <w:sz w:val="20"/>
                <w:lang w:val="el-GR"/>
              </w:rPr>
              <w:t>Ο ΠΕΡΙΦΕΡΕΙΑΡΧΗΣ</w:t>
            </w:r>
          </w:p>
          <w:p w:rsidR="00032703" w:rsidRPr="00AC2A27" w:rsidRDefault="00032703">
            <w:pPr>
              <w:keepLines/>
              <w:ind w:left="108" w:right="108"/>
              <w:jc w:val="center"/>
              <w:rPr>
                <w:rFonts w:cs="Arial"/>
                <w:color w:val="000000"/>
                <w:sz w:val="20"/>
                <w:lang w:val="el-GR"/>
              </w:rPr>
            </w:pPr>
          </w:p>
          <w:p w:rsidR="00032703" w:rsidRPr="00AC2A27" w:rsidRDefault="00032703">
            <w:pPr>
              <w:keepLines/>
              <w:ind w:left="108" w:right="108"/>
              <w:jc w:val="center"/>
              <w:rPr>
                <w:rFonts w:cs="Arial"/>
                <w:color w:val="000000"/>
                <w:sz w:val="20"/>
                <w:lang w:val="el-GR"/>
              </w:rPr>
            </w:pPr>
          </w:p>
          <w:p w:rsidR="00032703" w:rsidRPr="00AC2A27" w:rsidRDefault="002E45FF">
            <w:pPr>
              <w:keepLines/>
              <w:ind w:left="108" w:right="108"/>
              <w:jc w:val="center"/>
              <w:rPr>
                <w:rFonts w:cs="Arial"/>
                <w:b/>
                <w:bCs/>
                <w:color w:val="000000"/>
                <w:sz w:val="20"/>
                <w:lang w:val="el-GR"/>
              </w:rPr>
            </w:pPr>
            <w:r w:rsidRPr="00AC2A27">
              <w:rPr>
                <w:rFonts w:cs="Arial"/>
                <w:b/>
                <w:bCs/>
                <w:color w:val="000000"/>
                <w:sz w:val="20"/>
                <w:lang w:val="el-GR"/>
              </w:rPr>
              <w:t>ΦΑΝΗΣ Χ. ΣΠΑΝΟΣ</w:t>
            </w:r>
          </w:p>
        </w:tc>
      </w:tr>
    </w:tbl>
    <w:p w:rsidR="00032703" w:rsidRPr="00AC2A27" w:rsidRDefault="00032703">
      <w:pPr>
        <w:keepNext/>
        <w:keepLines/>
        <w:spacing w:line="276" w:lineRule="auto"/>
        <w:ind w:left="114" w:right="108"/>
        <w:jc w:val="center"/>
        <w:rPr>
          <w:rFonts w:cs="Arial"/>
          <w:color w:val="000000"/>
          <w:sz w:val="20"/>
          <w:lang w:val="el-GR"/>
        </w:rPr>
      </w:pPr>
    </w:p>
    <w:p w:rsidR="00032703" w:rsidRPr="00AC2A27" w:rsidRDefault="002E45FF">
      <w:pPr>
        <w:keepNext/>
        <w:keepLines/>
        <w:spacing w:before="120"/>
        <w:ind w:left="114" w:right="108"/>
        <w:rPr>
          <w:rFonts w:ascii="Tahoma" w:eastAsia="Tahoma" w:hAnsi="Tahoma" w:cs="Tahoma"/>
          <w:b/>
          <w:bCs/>
          <w:color w:val="FF0000"/>
          <w:sz w:val="20"/>
          <w:lang w:val="el-GR"/>
        </w:rPr>
      </w:pPr>
      <w:bookmarkStart w:id="3" w:name="FLD48"/>
      <w:r w:rsidRPr="00AC2A27">
        <w:rPr>
          <w:rFonts w:ascii="Tahoma" w:eastAsia="Tahoma" w:hAnsi="Tahoma" w:cs="Tahoma"/>
          <w:b/>
          <w:bCs/>
          <w:color w:val="FF0000"/>
          <w:sz w:val="20"/>
          <w:lang w:val="el-GR"/>
        </w:rPr>
        <w:t xml:space="preserve"> </w:t>
      </w:r>
    </w:p>
    <w:tbl>
      <w:tblPr>
        <w:tblW w:w="0" w:type="auto"/>
        <w:tblInd w:w="114" w:type="dxa"/>
        <w:tblLayout w:type="fixed"/>
        <w:tblCellMar>
          <w:left w:w="0" w:type="dxa"/>
          <w:right w:w="0" w:type="dxa"/>
        </w:tblCellMar>
        <w:tblLook w:val="04A0" w:firstRow="1" w:lastRow="0" w:firstColumn="1" w:lastColumn="0" w:noHBand="0" w:noVBand="1"/>
      </w:tblPr>
      <w:tblGrid>
        <w:gridCol w:w="4291"/>
        <w:gridCol w:w="3330"/>
      </w:tblGrid>
      <w:tr w:rsidR="00AC2A27" w:rsidTr="00DC4AB1">
        <w:trPr>
          <w:cantSplit/>
        </w:trPr>
        <w:tc>
          <w:tcPr>
            <w:tcW w:w="429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Pr="00AC2A27" w:rsidRDefault="00AC2A27">
            <w:pPr>
              <w:keepLines/>
              <w:ind w:left="108" w:right="108"/>
              <w:rPr>
                <w:lang w:val="el-GR"/>
              </w:rPr>
            </w:pPr>
          </w:p>
        </w:tc>
        <w:tc>
          <w:tcPr>
            <w:tcW w:w="33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Next/>
              <w:keepLines/>
              <w:ind w:left="108" w:right="108"/>
              <w:jc w:val="center"/>
              <w:rPr>
                <w:rFonts w:cs="Arial"/>
                <w:color w:val="000000"/>
                <w:sz w:val="20"/>
              </w:rPr>
            </w:pPr>
            <w:r>
              <w:rPr>
                <w:rFonts w:cs="Arial"/>
                <w:color w:val="000000"/>
                <w:sz w:val="20"/>
              </w:rPr>
              <w:t>Υπογραφή</w:t>
            </w:r>
          </w:p>
        </w:tc>
      </w:tr>
      <w:tr w:rsidR="00AC2A27" w:rsidTr="00DC4AB1">
        <w:trPr>
          <w:cantSplit/>
        </w:trPr>
        <w:tc>
          <w:tcPr>
            <w:tcW w:w="429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Next/>
              <w:keepLines/>
              <w:ind w:left="108" w:right="108"/>
              <w:rPr>
                <w:rFonts w:cs="Arial"/>
                <w:color w:val="000000"/>
                <w:sz w:val="20"/>
              </w:rPr>
            </w:pPr>
            <w:r>
              <w:rPr>
                <w:rFonts w:cs="Arial"/>
                <w:color w:val="000000"/>
                <w:sz w:val="20"/>
              </w:rPr>
              <w:t>Εισηγητής</w:t>
            </w:r>
          </w:p>
        </w:tc>
        <w:tc>
          <w:tcPr>
            <w:tcW w:w="33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Lines/>
              <w:ind w:left="108" w:right="108"/>
            </w:pPr>
          </w:p>
          <w:p w:rsidR="00AC2A27" w:rsidRDefault="00AC2A27">
            <w:pPr>
              <w:keepLines/>
              <w:ind w:left="108" w:right="108"/>
            </w:pPr>
          </w:p>
          <w:p w:rsidR="00AC2A27" w:rsidRDefault="00AC2A27">
            <w:pPr>
              <w:keepLines/>
              <w:ind w:left="108" w:right="108"/>
            </w:pPr>
          </w:p>
        </w:tc>
      </w:tr>
      <w:tr w:rsidR="00AC2A27" w:rsidTr="00DC4AB1">
        <w:trPr>
          <w:cantSplit/>
        </w:trPr>
        <w:tc>
          <w:tcPr>
            <w:tcW w:w="429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Pr="00AC2A27" w:rsidRDefault="00AC2A27">
            <w:pPr>
              <w:keepNext/>
              <w:keepLines/>
              <w:ind w:left="108" w:right="108"/>
              <w:rPr>
                <w:rFonts w:cs="Arial"/>
                <w:color w:val="000000"/>
                <w:sz w:val="20"/>
                <w:lang w:val="el-GR"/>
              </w:rPr>
            </w:pPr>
            <w:r>
              <w:rPr>
                <w:rFonts w:cs="Arial"/>
                <w:color w:val="000000"/>
                <w:sz w:val="20"/>
              </w:rPr>
              <w:t>Προϊστάμενος Μονάδας</w:t>
            </w:r>
            <w:r>
              <w:rPr>
                <w:rFonts w:cs="Arial"/>
                <w:color w:val="000000"/>
                <w:sz w:val="20"/>
                <w:lang w:val="el-GR"/>
              </w:rPr>
              <w:t xml:space="preserve"> Α’</w:t>
            </w:r>
          </w:p>
        </w:tc>
        <w:tc>
          <w:tcPr>
            <w:tcW w:w="33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Lines/>
              <w:ind w:left="108" w:right="108"/>
            </w:pPr>
          </w:p>
          <w:p w:rsidR="00AC2A27" w:rsidRDefault="00AC2A27">
            <w:pPr>
              <w:keepLines/>
              <w:ind w:left="108" w:right="108"/>
            </w:pPr>
          </w:p>
          <w:p w:rsidR="00AC2A27" w:rsidRDefault="00AC2A27">
            <w:pPr>
              <w:keepLines/>
              <w:ind w:left="108" w:right="108"/>
            </w:pPr>
          </w:p>
        </w:tc>
      </w:tr>
      <w:tr w:rsidR="00AC2A27" w:rsidTr="00DC4AB1">
        <w:trPr>
          <w:cantSplit/>
        </w:trPr>
        <w:tc>
          <w:tcPr>
            <w:tcW w:w="429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Next/>
              <w:keepLines/>
              <w:ind w:left="108" w:right="108"/>
              <w:rPr>
                <w:rFonts w:cs="Arial"/>
                <w:color w:val="000000"/>
                <w:sz w:val="20"/>
              </w:rPr>
            </w:pPr>
            <w:r>
              <w:rPr>
                <w:rFonts w:cs="Arial"/>
                <w:color w:val="000000"/>
                <w:sz w:val="20"/>
              </w:rPr>
              <w:t>Προϊστάμενος Υπηρεσίας</w:t>
            </w:r>
          </w:p>
        </w:tc>
        <w:tc>
          <w:tcPr>
            <w:tcW w:w="33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2A27" w:rsidRDefault="00AC2A27">
            <w:pPr>
              <w:keepLines/>
              <w:ind w:left="108" w:right="108"/>
            </w:pPr>
          </w:p>
          <w:p w:rsidR="00AC2A27" w:rsidRDefault="00AC2A27">
            <w:pPr>
              <w:keepLines/>
              <w:ind w:left="108" w:right="108"/>
            </w:pPr>
          </w:p>
          <w:p w:rsidR="00AC2A27" w:rsidRDefault="00AC2A27">
            <w:pPr>
              <w:keepLines/>
              <w:ind w:left="108" w:right="108"/>
            </w:pPr>
          </w:p>
        </w:tc>
      </w:tr>
    </w:tbl>
    <w:p w:rsidR="00032703" w:rsidRPr="00AC2A27" w:rsidRDefault="002E45FF">
      <w:pPr>
        <w:ind w:left="114" w:right="108"/>
        <w:rPr>
          <w:rFonts w:ascii="Tahoma" w:eastAsia="Tahoma" w:hAnsi="Tahoma" w:cs="Tahoma"/>
          <w:color w:val="FF0000"/>
          <w:sz w:val="20"/>
          <w:lang w:val="el-GR"/>
        </w:rPr>
      </w:pPr>
      <w:r w:rsidRPr="00AC2A27">
        <w:rPr>
          <w:rFonts w:ascii="Tahoma" w:eastAsia="Tahoma" w:hAnsi="Tahoma" w:cs="Tahoma"/>
          <w:color w:val="FF0000"/>
          <w:sz w:val="20"/>
          <w:lang w:val="el-GR"/>
        </w:rPr>
        <w:t xml:space="preserve"> </w:t>
      </w:r>
    </w:p>
    <w:bookmarkEnd w:id="3"/>
    <w:p w:rsidR="00032703" w:rsidRPr="00AC2A27" w:rsidRDefault="002E45FF">
      <w:pPr>
        <w:spacing w:before="120" w:after="120"/>
        <w:ind w:left="114" w:right="108"/>
        <w:rPr>
          <w:rFonts w:cs="Arial"/>
          <w:b/>
          <w:bCs/>
          <w:color w:val="000000"/>
          <w:u w:val="single"/>
          <w:lang w:val="el-GR"/>
        </w:rPr>
      </w:pPr>
      <w:r w:rsidRPr="00AC2A27">
        <w:rPr>
          <w:rFonts w:cs="Arial"/>
          <w:b/>
          <w:bCs/>
          <w:color w:val="000000"/>
          <w:u w:val="single"/>
          <w:lang w:val="el-GR"/>
        </w:rPr>
        <w:t xml:space="preserve">Συνημμένα: </w:t>
      </w:r>
    </w:p>
    <w:p w:rsidR="00AC2A27" w:rsidRPr="00AC2A27" w:rsidRDefault="002E45FF" w:rsidP="00AC2A27">
      <w:pPr>
        <w:tabs>
          <w:tab w:val="left" w:pos="2088"/>
        </w:tabs>
        <w:spacing w:line="264" w:lineRule="auto"/>
        <w:ind w:left="471" w:right="108"/>
        <w:rPr>
          <w:rFonts w:cs="Arial"/>
          <w:color w:val="000000"/>
          <w:lang w:val="el-GR"/>
        </w:rPr>
      </w:pPr>
      <w:r w:rsidRPr="00AC2A27">
        <w:rPr>
          <w:rFonts w:cs="Arial"/>
          <w:color w:val="000000"/>
          <w:lang w:val="el-GR"/>
        </w:rPr>
        <w:t>1.  Παράρτημα Ι: Πίνακες 1-4</w:t>
      </w:r>
      <w:r w:rsidRPr="00AC2A27">
        <w:rPr>
          <w:lang w:val="el-GR"/>
        </w:rPr>
        <w:br/>
      </w:r>
      <w:r w:rsidRPr="00AC2A27">
        <w:rPr>
          <w:rFonts w:cs="Arial"/>
          <w:color w:val="000000"/>
          <w:lang w:val="el-GR"/>
        </w:rPr>
        <w:t>2.  Παράρτημα ΙΙ: Υποχρεώσεις Δικαιούχων  (Παράρτημα της Απόφασης Ένταξης)</w:t>
      </w:r>
      <w:r w:rsidRPr="00AC2A27">
        <w:rPr>
          <w:lang w:val="el-GR"/>
        </w:rPr>
        <w:br/>
      </w:r>
      <w:r w:rsidRPr="00AC2A27">
        <w:rPr>
          <w:rFonts w:cs="Arial"/>
          <w:color w:val="000000"/>
          <w:lang w:val="el-GR"/>
        </w:rPr>
        <w:t xml:space="preserve">Τα παρακάτω συνημμένα βρίσκονται στην ηλεκτρονική διεύθυνση </w:t>
      </w:r>
      <w:hyperlink r:id="rId11" w:history="1">
        <w:r w:rsidR="007F522D" w:rsidRPr="001722E5">
          <w:rPr>
            <w:rStyle w:val="-"/>
            <w:rFonts w:cs="Arial"/>
            <w:lang w:val="el-GR"/>
          </w:rPr>
          <w:t>https://www.stereaellada.gr</w:t>
        </w:r>
      </w:hyperlink>
      <w:r w:rsidR="007F522D">
        <w:rPr>
          <w:rFonts w:cs="Arial"/>
          <w:lang w:val="el-GR"/>
        </w:rPr>
        <w:t xml:space="preserve"> </w:t>
      </w:r>
      <w:r w:rsidR="00AC2A27">
        <w:rPr>
          <w:rFonts w:cs="Arial"/>
          <w:color w:val="000000"/>
          <w:lang w:val="el-GR"/>
        </w:rPr>
        <w:t xml:space="preserve"> </w:t>
      </w:r>
      <w:r w:rsidRPr="00AC2A27">
        <w:rPr>
          <w:lang w:val="el-GR"/>
        </w:rPr>
        <w:br/>
      </w:r>
      <w:r w:rsidR="00AC2A27" w:rsidRPr="00AC2A27">
        <w:rPr>
          <w:rFonts w:cs="Arial"/>
          <w:color w:val="000000"/>
          <w:lang w:val="el-GR"/>
        </w:rPr>
        <w:t>1. Υπόδειγμα Τεχνικού Δελτίου Πράξης και οδηγίες συμπλήρωσης.</w:t>
      </w:r>
    </w:p>
    <w:p w:rsidR="00AC2A27" w:rsidRPr="00AC2A27" w:rsidRDefault="00AC2A27" w:rsidP="00AC2A27">
      <w:pPr>
        <w:tabs>
          <w:tab w:val="left" w:pos="2088"/>
        </w:tabs>
        <w:spacing w:line="264" w:lineRule="auto"/>
        <w:ind w:left="471" w:right="108"/>
        <w:rPr>
          <w:rFonts w:cs="Arial"/>
          <w:color w:val="000000"/>
          <w:lang w:val="el-GR"/>
        </w:rPr>
      </w:pPr>
      <w:r w:rsidRPr="00AC2A27">
        <w:rPr>
          <w:rFonts w:cs="Arial"/>
          <w:color w:val="000000"/>
          <w:lang w:val="el-GR"/>
        </w:rPr>
        <w:lastRenderedPageBreak/>
        <w:t>2. Έντυπο Ε.Ι.1_7 «Κατάλογος Εγγράφων για την Τήρηση Φακέλου Πράξης».</w:t>
      </w:r>
    </w:p>
    <w:p w:rsidR="00AC2A27" w:rsidRPr="00AC2A27" w:rsidRDefault="00AC2A27" w:rsidP="00AC2A27">
      <w:pPr>
        <w:tabs>
          <w:tab w:val="left" w:pos="2088"/>
        </w:tabs>
        <w:spacing w:line="264" w:lineRule="auto"/>
        <w:ind w:left="471" w:right="108"/>
        <w:rPr>
          <w:rFonts w:cs="Arial"/>
          <w:color w:val="000000"/>
          <w:lang w:val="el-GR"/>
        </w:rPr>
      </w:pPr>
      <w:r w:rsidRPr="00AC2A27">
        <w:rPr>
          <w:rFonts w:cs="Arial"/>
          <w:color w:val="000000"/>
          <w:lang w:val="el-GR"/>
        </w:rPr>
        <w:t>3. Υπόδειγμα Απόφασης Ένταξης Πράξης.</w:t>
      </w:r>
    </w:p>
    <w:p w:rsidR="00AC2A27" w:rsidRPr="00AC2A27" w:rsidRDefault="00AC2A27" w:rsidP="00AC2A27">
      <w:pPr>
        <w:tabs>
          <w:tab w:val="left" w:pos="2088"/>
        </w:tabs>
        <w:spacing w:line="264" w:lineRule="auto"/>
        <w:ind w:left="471" w:right="108"/>
        <w:rPr>
          <w:rFonts w:cs="Arial"/>
          <w:color w:val="000000"/>
          <w:lang w:val="el-GR"/>
        </w:rPr>
      </w:pPr>
      <w:r w:rsidRPr="00AC2A27">
        <w:rPr>
          <w:rFonts w:cs="Arial"/>
          <w:color w:val="000000"/>
          <w:lang w:val="el-GR"/>
        </w:rPr>
        <w:t>4. Κριτήρια Επιλογής πράξεων.</w:t>
      </w:r>
    </w:p>
    <w:p w:rsidR="00AC2A27" w:rsidRPr="00AC2A27" w:rsidRDefault="00AC2A27" w:rsidP="00AC2A27">
      <w:pPr>
        <w:tabs>
          <w:tab w:val="left" w:pos="2088"/>
        </w:tabs>
        <w:spacing w:line="264" w:lineRule="auto"/>
        <w:ind w:left="471" w:right="108"/>
        <w:rPr>
          <w:rFonts w:cs="Arial"/>
          <w:color w:val="000000"/>
          <w:lang w:val="el-GR"/>
        </w:rPr>
      </w:pPr>
      <w:r>
        <w:rPr>
          <w:rFonts w:cs="Arial"/>
          <w:color w:val="000000"/>
          <w:lang w:val="el-GR"/>
        </w:rPr>
        <w:t>5</w:t>
      </w:r>
      <w:r w:rsidRPr="00AC2A27">
        <w:rPr>
          <w:rFonts w:cs="Arial"/>
          <w:color w:val="000000"/>
          <w:lang w:val="el-GR"/>
        </w:rPr>
        <w:t>. Δελτία Ταυτότητας Δεικτών.</w:t>
      </w:r>
    </w:p>
    <w:p w:rsidR="00AC2A27" w:rsidRPr="00AC2A27" w:rsidRDefault="00AC2A27" w:rsidP="00AC2A27">
      <w:pPr>
        <w:tabs>
          <w:tab w:val="left" w:pos="2088"/>
        </w:tabs>
        <w:spacing w:line="264" w:lineRule="auto"/>
        <w:ind w:left="471" w:right="108"/>
        <w:rPr>
          <w:rFonts w:cs="Arial"/>
          <w:color w:val="000000"/>
          <w:lang w:val="el-GR"/>
        </w:rPr>
      </w:pPr>
      <w:r>
        <w:rPr>
          <w:rFonts w:cs="Arial"/>
          <w:color w:val="000000"/>
          <w:lang w:val="el-GR"/>
        </w:rPr>
        <w:t>6</w:t>
      </w:r>
      <w:r w:rsidRPr="00AC2A27">
        <w:rPr>
          <w:rFonts w:cs="Arial"/>
          <w:color w:val="000000"/>
          <w:lang w:val="el-GR"/>
        </w:rPr>
        <w:t>. Πίνακας για τη συμμόρφωση των πράξεων με τον Χάρτη Θεμελιωδών Δικαιωμάτων της Ε. Ένωσης.</w:t>
      </w:r>
    </w:p>
    <w:p w:rsidR="00AC2A27" w:rsidRPr="00AC2A27" w:rsidRDefault="00AC2A27" w:rsidP="00AC2A27">
      <w:pPr>
        <w:tabs>
          <w:tab w:val="left" w:pos="2088"/>
        </w:tabs>
        <w:spacing w:line="264" w:lineRule="auto"/>
        <w:ind w:left="471" w:right="108"/>
        <w:rPr>
          <w:rFonts w:cs="Arial"/>
          <w:color w:val="000000"/>
          <w:lang w:val="el-GR"/>
        </w:rPr>
      </w:pPr>
      <w:r>
        <w:rPr>
          <w:rFonts w:cs="Arial"/>
          <w:color w:val="000000"/>
          <w:lang w:val="el-GR"/>
        </w:rPr>
        <w:t>7</w:t>
      </w:r>
      <w:r w:rsidRPr="00AC2A27">
        <w:rPr>
          <w:rFonts w:cs="Arial"/>
          <w:color w:val="000000"/>
          <w:lang w:val="el-GR"/>
        </w:rPr>
        <w:t>. Παράρτημα Ι_Χρηματοοικονομική Βιωσιμότητα Πράξης.</w:t>
      </w:r>
    </w:p>
    <w:p w:rsidR="00AC2A27" w:rsidRPr="00AC2A27" w:rsidRDefault="00AC2A27" w:rsidP="00AC2A27">
      <w:pPr>
        <w:tabs>
          <w:tab w:val="left" w:pos="2088"/>
        </w:tabs>
        <w:spacing w:line="264" w:lineRule="auto"/>
        <w:ind w:left="471" w:right="108"/>
        <w:rPr>
          <w:rFonts w:cs="Arial"/>
          <w:color w:val="000000"/>
          <w:lang w:val="el-GR"/>
        </w:rPr>
      </w:pPr>
      <w:r>
        <w:rPr>
          <w:rFonts w:cs="Arial"/>
          <w:color w:val="000000"/>
          <w:lang w:val="el-GR"/>
        </w:rPr>
        <w:t>8</w:t>
      </w:r>
      <w:r w:rsidRPr="00AC2A27">
        <w:rPr>
          <w:rFonts w:cs="Arial"/>
          <w:color w:val="000000"/>
          <w:lang w:val="el-GR"/>
        </w:rPr>
        <w:t>. Πλαίσιο αξιολόγησης του κριτηρίου κλιματικής ανθεκτικότητας και περιεχόμενο Έκθεσης Τεκμηρίωσης</w:t>
      </w:r>
      <w:r>
        <w:rPr>
          <w:rFonts w:cs="Arial"/>
          <w:color w:val="000000"/>
          <w:lang w:val="el-GR"/>
        </w:rPr>
        <w:t>.</w:t>
      </w:r>
    </w:p>
    <w:p w:rsidR="00AC2A27" w:rsidRPr="00AC2A27" w:rsidRDefault="00AC2A27" w:rsidP="00AC2A27">
      <w:pPr>
        <w:tabs>
          <w:tab w:val="left" w:pos="2088"/>
        </w:tabs>
        <w:spacing w:line="264" w:lineRule="auto"/>
        <w:ind w:left="471" w:right="108"/>
        <w:rPr>
          <w:rFonts w:cs="Arial"/>
          <w:color w:val="000000"/>
          <w:lang w:val="el-GR"/>
        </w:rPr>
      </w:pPr>
      <w:r w:rsidRPr="00AC2A27">
        <w:rPr>
          <w:rFonts w:cs="Arial"/>
          <w:color w:val="000000"/>
          <w:lang w:val="el-GR"/>
        </w:rPr>
        <w:t>12. Οδηγίες Αξιολόγησης.</w:t>
      </w:r>
    </w:p>
    <w:p w:rsidR="00AC2A27" w:rsidRDefault="00AC2A27" w:rsidP="00AC2A27">
      <w:pPr>
        <w:tabs>
          <w:tab w:val="left" w:pos="2088"/>
        </w:tabs>
        <w:spacing w:line="264" w:lineRule="auto"/>
        <w:ind w:left="471" w:right="108"/>
        <w:rPr>
          <w:rFonts w:cs="Arial"/>
          <w:color w:val="000000"/>
          <w:lang w:val="el-GR"/>
        </w:rPr>
      </w:pPr>
      <w:r w:rsidRPr="00AC2A27">
        <w:rPr>
          <w:rFonts w:cs="Arial"/>
          <w:color w:val="000000"/>
          <w:lang w:val="el-GR"/>
        </w:rPr>
        <w:t>13. Φάκελος με Νομοθετικό Πλαίσιο.</w:t>
      </w:r>
    </w:p>
    <w:p w:rsidR="00B20F41" w:rsidRDefault="00B20F41" w:rsidP="00AC2A27">
      <w:pPr>
        <w:tabs>
          <w:tab w:val="left" w:pos="2088"/>
        </w:tabs>
        <w:spacing w:line="264" w:lineRule="auto"/>
        <w:ind w:left="471" w:right="108"/>
        <w:rPr>
          <w:rFonts w:cs="Arial"/>
          <w:color w:val="000000"/>
          <w:lang w:val="el-GR"/>
        </w:rPr>
      </w:pPr>
    </w:p>
    <w:p w:rsidR="00B20F41" w:rsidRDefault="00B20F41" w:rsidP="00AC2A27">
      <w:pPr>
        <w:tabs>
          <w:tab w:val="left" w:pos="2088"/>
        </w:tabs>
        <w:spacing w:line="264" w:lineRule="auto"/>
        <w:ind w:left="471" w:right="108"/>
        <w:rPr>
          <w:rFonts w:cs="Arial"/>
          <w:color w:val="000000"/>
          <w:lang w:val="el-GR"/>
        </w:rPr>
      </w:pPr>
    </w:p>
    <w:p w:rsidR="00B20F41" w:rsidRPr="007F522D" w:rsidRDefault="00B20F41" w:rsidP="00AC2A27">
      <w:pPr>
        <w:tabs>
          <w:tab w:val="left" w:pos="2088"/>
        </w:tabs>
        <w:spacing w:line="264" w:lineRule="auto"/>
        <w:ind w:left="471" w:right="108"/>
        <w:rPr>
          <w:rFonts w:cs="Arial"/>
          <w:b/>
          <w:color w:val="000000"/>
          <w:u w:val="single"/>
          <w:lang w:val="el-GR"/>
        </w:rPr>
      </w:pPr>
      <w:r w:rsidRPr="007F522D">
        <w:rPr>
          <w:rFonts w:cs="Arial"/>
          <w:b/>
          <w:color w:val="000000"/>
          <w:u w:val="single"/>
          <w:lang w:val="el-GR"/>
        </w:rPr>
        <w:t>Κοινοποίηση:</w:t>
      </w:r>
    </w:p>
    <w:p w:rsidR="00B20F41" w:rsidRPr="00AC2A27" w:rsidRDefault="00B20F41" w:rsidP="00AC2A27">
      <w:pPr>
        <w:tabs>
          <w:tab w:val="left" w:pos="2088"/>
        </w:tabs>
        <w:spacing w:line="264" w:lineRule="auto"/>
        <w:ind w:left="471" w:right="108"/>
        <w:rPr>
          <w:rFonts w:cs="Arial"/>
          <w:color w:val="000000"/>
          <w:lang w:val="el-GR"/>
        </w:rPr>
      </w:pP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1. ΥΠΟΥΡΓΕΙΟ ΟΙΚΟΝΟΜΙΚΩΝ</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Γενική Δ/νση Δημοσίων Επενδύσεων – Τμήμα Κατάρτισης ΠΔΕ, (</w:t>
      </w:r>
      <w:hyperlink r:id="rId12" w:history="1">
        <w:r w:rsidRPr="001722E5">
          <w:rPr>
            <w:rStyle w:val="-"/>
            <w:rFonts w:cs="Arial"/>
            <w:lang w:val="el-GR"/>
          </w:rPr>
          <w:t>protokollo@mnec.g</w:t>
        </w:r>
      </w:hyperlink>
      <w:r>
        <w:rPr>
          <w:rFonts w:cs="Arial"/>
          <w:color w:val="000000"/>
          <w:lang w:val="el-GR"/>
        </w:rPr>
        <w:t xml:space="preserve"> </w:t>
      </w:r>
      <w:r w:rsidRPr="00B20F41">
        <w:rPr>
          <w:rFonts w:cs="Arial"/>
          <w:color w:val="000000"/>
          <w:lang w:val="el-GR"/>
        </w:rPr>
        <w:t>r), Νίκης 5, Πλ.</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Συντάγματος, 10180, Αθήνα,</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Ειδική Υπηρεσία Αρχή Πιστοποίησης και Εξακρίβωσης Συγχρηματοδοτούμενων Προγραμμάτων,</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w:t>
      </w:r>
      <w:hyperlink r:id="rId13" w:history="1">
        <w:r w:rsidRPr="001722E5">
          <w:rPr>
            <w:rStyle w:val="-"/>
            <w:rFonts w:cs="Arial"/>
            <w:lang w:val="el-GR"/>
          </w:rPr>
          <w:t>spa@mnec.gr</w:t>
        </w:r>
      </w:hyperlink>
      <w:r>
        <w:rPr>
          <w:rFonts w:cs="Arial"/>
          <w:color w:val="000000"/>
          <w:lang w:val="el-GR"/>
        </w:rPr>
        <w:t xml:space="preserve"> </w:t>
      </w:r>
      <w:r w:rsidRPr="00B20F41">
        <w:rPr>
          <w:rFonts w:cs="Arial"/>
          <w:color w:val="000000"/>
          <w:lang w:val="el-GR"/>
        </w:rPr>
        <w:t>) Ναύαρχου Νικοδήμου 11 &amp; Βουλής, 105 58 Αθήνα,</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Ειδική Υπηρεσία Συντονισμού του Σχεδιασμού, της Αξιολόγησης και της Εφαρμογής (ΕΥΣΣΑE)</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w:t>
      </w:r>
      <w:hyperlink r:id="rId14" w:history="1">
        <w:r w:rsidRPr="001722E5">
          <w:rPr>
            <w:rStyle w:val="-"/>
            <w:rFonts w:cs="Arial"/>
            <w:lang w:val="el-GR"/>
          </w:rPr>
          <w:t>eyssae@mnec.gr</w:t>
        </w:r>
      </w:hyperlink>
      <w:r>
        <w:rPr>
          <w:rFonts w:cs="Arial"/>
          <w:color w:val="000000"/>
          <w:lang w:val="el-GR"/>
        </w:rPr>
        <w:t xml:space="preserve"> </w:t>
      </w:r>
      <w:r w:rsidRPr="00B20F41">
        <w:rPr>
          <w:rFonts w:cs="Arial"/>
          <w:color w:val="000000"/>
          <w:lang w:val="el-GR"/>
        </w:rPr>
        <w:t xml:space="preserve">, </w:t>
      </w:r>
      <w:hyperlink r:id="rId15" w:history="1">
        <w:r w:rsidRPr="001722E5">
          <w:rPr>
            <w:rStyle w:val="-"/>
            <w:rFonts w:cs="Arial"/>
            <w:lang w:val="el-GR"/>
          </w:rPr>
          <w:t>scos@mnec.gr</w:t>
        </w:r>
      </w:hyperlink>
      <w:r>
        <w:rPr>
          <w:rFonts w:cs="Arial"/>
          <w:color w:val="000000"/>
          <w:lang w:val="el-GR"/>
        </w:rPr>
        <w:t xml:space="preserve"> </w:t>
      </w:r>
      <w:r w:rsidRPr="00B20F41">
        <w:rPr>
          <w:rFonts w:cs="Arial"/>
          <w:color w:val="000000"/>
          <w:lang w:val="el-GR"/>
        </w:rPr>
        <w:t>), Νίκης 10, Τ.Κ. 10563, Αθήνα,</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-Ειδική Υπηρεσία Συντονισμού των Περιφερειακών Προγραμμάτων (ΕΥΣΠεΠ), Μητροπόλεως 5 (3ος όροφος)</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105 57, Αθήνα, (</w:t>
      </w:r>
      <w:hyperlink r:id="rId16" w:history="1">
        <w:r w:rsidRPr="001722E5">
          <w:rPr>
            <w:rStyle w:val="-"/>
            <w:rFonts w:cs="Arial"/>
            <w:lang w:val="el-GR"/>
          </w:rPr>
          <w:t>eyspep@mnec.gr</w:t>
        </w:r>
      </w:hyperlink>
      <w:r>
        <w:rPr>
          <w:rFonts w:cs="Arial"/>
          <w:color w:val="000000"/>
          <w:lang w:val="el-GR"/>
        </w:rPr>
        <w:t xml:space="preserve"> </w:t>
      </w:r>
      <w:r w:rsidRPr="00B20F41">
        <w:rPr>
          <w:rFonts w:cs="Arial"/>
          <w:color w:val="000000"/>
          <w:lang w:val="el-GR"/>
        </w:rPr>
        <w:t>)</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Ειδική Υπηρεσία Θεσμικής Υποστήριξης και Πληροφοριακών Συστημάτων (ΕΥΘΥΠΣ) (</w:t>
      </w:r>
      <w:hyperlink r:id="rId17" w:history="1">
        <w:r w:rsidRPr="001722E5">
          <w:rPr>
            <w:rStyle w:val="-"/>
            <w:rFonts w:cs="Arial"/>
            <w:lang w:val="el-GR"/>
          </w:rPr>
          <w:t>siss@mnec.gr</w:t>
        </w:r>
      </w:hyperlink>
      <w:r>
        <w:rPr>
          <w:rFonts w:cs="Arial"/>
          <w:color w:val="000000"/>
          <w:lang w:val="el-GR"/>
        </w:rPr>
        <w:t xml:space="preserve"> </w:t>
      </w:r>
      <w:r w:rsidRPr="00B20F41">
        <w:rPr>
          <w:rFonts w:cs="Arial"/>
          <w:color w:val="000000"/>
          <w:lang w:val="el-GR"/>
        </w:rPr>
        <w:t>), Νίκης</w:t>
      </w:r>
    </w:p>
    <w:p w:rsid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10, 105 63 Αθήνα.</w:t>
      </w: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xml:space="preserve">2. Περιφέρεια Στερεάς Ελλάδας </w:t>
      </w:r>
    </w:p>
    <w:p w:rsidR="00032703"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 xml:space="preserve">    Γραφείο Περιφερειάρχη e-mail: </w:t>
      </w:r>
      <w:hyperlink r:id="rId18" w:history="1">
        <w:r w:rsidRPr="001722E5">
          <w:rPr>
            <w:rStyle w:val="-"/>
            <w:rFonts w:cs="Arial"/>
            <w:lang w:val="el-GR"/>
          </w:rPr>
          <w:t>periferiarxis@pste.gov.gr</w:t>
        </w:r>
      </w:hyperlink>
    </w:p>
    <w:p w:rsidR="00B20F41" w:rsidRDefault="00B20F41" w:rsidP="00B20F41">
      <w:pPr>
        <w:tabs>
          <w:tab w:val="left" w:pos="2088"/>
        </w:tabs>
        <w:spacing w:line="264" w:lineRule="auto"/>
        <w:ind w:left="471" w:right="108"/>
        <w:rPr>
          <w:rFonts w:cs="Arial"/>
          <w:color w:val="000000"/>
          <w:lang w:val="el-GR"/>
        </w:rPr>
      </w:pPr>
    </w:p>
    <w:p w:rsidR="00B20F41" w:rsidRDefault="00B20F41" w:rsidP="00B20F41">
      <w:pPr>
        <w:tabs>
          <w:tab w:val="left" w:pos="2088"/>
        </w:tabs>
        <w:spacing w:line="264" w:lineRule="auto"/>
        <w:ind w:left="471" w:right="108"/>
        <w:rPr>
          <w:rFonts w:cs="Arial"/>
          <w:color w:val="000000"/>
          <w:lang w:val="el-GR"/>
        </w:rPr>
      </w:pPr>
    </w:p>
    <w:p w:rsidR="00B20F41" w:rsidRPr="007F522D" w:rsidRDefault="00B20F41" w:rsidP="00B20F41">
      <w:pPr>
        <w:tabs>
          <w:tab w:val="left" w:pos="2088"/>
        </w:tabs>
        <w:spacing w:line="264" w:lineRule="auto"/>
        <w:ind w:left="471" w:right="108"/>
        <w:rPr>
          <w:rFonts w:cs="Arial"/>
          <w:b/>
          <w:color w:val="000000"/>
          <w:u w:val="single"/>
          <w:lang w:val="el-GR"/>
        </w:rPr>
      </w:pPr>
      <w:r w:rsidRPr="007F522D">
        <w:rPr>
          <w:rFonts w:cs="Arial"/>
          <w:b/>
          <w:color w:val="000000"/>
          <w:u w:val="single"/>
          <w:lang w:val="el-GR"/>
        </w:rPr>
        <w:t>Εσωτερική Διανομή:</w:t>
      </w:r>
    </w:p>
    <w:p w:rsidR="00B20F41" w:rsidRDefault="00B20F41" w:rsidP="00B20F41">
      <w:pPr>
        <w:tabs>
          <w:tab w:val="left" w:pos="2088"/>
        </w:tabs>
        <w:spacing w:line="264" w:lineRule="auto"/>
        <w:ind w:left="471" w:right="108"/>
        <w:rPr>
          <w:rFonts w:cs="Arial"/>
          <w:color w:val="000000"/>
          <w:lang w:val="el-GR"/>
        </w:rPr>
      </w:pPr>
    </w:p>
    <w:p w:rsidR="00B20F41" w:rsidRP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Προϊστάμενος ΕΥΔ</w:t>
      </w:r>
    </w:p>
    <w:p w:rsidR="00B20F41" w:rsidRPr="00B20F41" w:rsidRDefault="00B20F41" w:rsidP="00B20F41">
      <w:pPr>
        <w:tabs>
          <w:tab w:val="left" w:pos="2088"/>
        </w:tabs>
        <w:spacing w:line="264" w:lineRule="auto"/>
        <w:ind w:left="471" w:right="108"/>
        <w:rPr>
          <w:rFonts w:cs="Arial"/>
          <w:color w:val="000000"/>
          <w:lang w:val="el-GR"/>
        </w:rPr>
      </w:pPr>
      <w:r>
        <w:rPr>
          <w:rFonts w:cs="Arial"/>
          <w:color w:val="000000"/>
          <w:lang w:val="el-GR"/>
        </w:rPr>
        <w:t>Προϊστάμενοι Μονάδων Α και Β1</w:t>
      </w:r>
    </w:p>
    <w:p w:rsidR="00B20F41" w:rsidRDefault="00B20F41" w:rsidP="00B20F41">
      <w:pPr>
        <w:tabs>
          <w:tab w:val="left" w:pos="2088"/>
        </w:tabs>
        <w:spacing w:line="264" w:lineRule="auto"/>
        <w:ind w:left="471" w:right="108"/>
        <w:rPr>
          <w:rFonts w:cs="Arial"/>
          <w:color w:val="000000"/>
          <w:lang w:val="el-GR"/>
        </w:rPr>
      </w:pPr>
      <w:r w:rsidRPr="00B20F41">
        <w:rPr>
          <w:rFonts w:cs="Arial"/>
          <w:color w:val="000000"/>
          <w:lang w:val="el-GR"/>
        </w:rPr>
        <w:t>Μονάδα Α΄ (Φ. Πρόσκλησης)</w:t>
      </w:r>
    </w:p>
    <w:p w:rsidR="00B20F41" w:rsidRPr="00AC2A27" w:rsidRDefault="00B20F41" w:rsidP="00B20F41">
      <w:pPr>
        <w:tabs>
          <w:tab w:val="left" w:pos="2088"/>
        </w:tabs>
        <w:spacing w:line="264" w:lineRule="auto"/>
        <w:ind w:left="471" w:right="108"/>
        <w:rPr>
          <w:rFonts w:cs="Arial"/>
          <w:color w:val="000000"/>
          <w:lang w:val="el-GR"/>
        </w:rPr>
      </w:pPr>
    </w:p>
    <w:p w:rsidR="00032703" w:rsidRPr="00AC2A27" w:rsidRDefault="002E45FF">
      <w:pPr>
        <w:tabs>
          <w:tab w:val="left" w:pos="2088"/>
        </w:tabs>
        <w:spacing w:line="264" w:lineRule="auto"/>
        <w:ind w:left="474" w:right="108"/>
        <w:rPr>
          <w:rFonts w:cs="Arial"/>
          <w:b/>
          <w:bCs/>
          <w:color w:val="000000"/>
          <w:u w:val="single"/>
          <w:lang w:val="el-GR"/>
        </w:rPr>
      </w:pPr>
      <w:r w:rsidRPr="00AC2A27">
        <w:rPr>
          <w:rFonts w:cs="Arial"/>
          <w:color w:val="000000"/>
          <w:lang w:val="el-GR"/>
        </w:rPr>
        <w:t xml:space="preserve">  </w:t>
      </w:r>
      <w:r w:rsidRPr="00AC2A27">
        <w:rPr>
          <w:rFonts w:cs="Arial"/>
          <w:b/>
          <w:bCs/>
          <w:color w:val="000000"/>
          <w:u w:val="single"/>
          <w:lang w:val="el-GR"/>
        </w:rPr>
        <w:t xml:space="preserve">  </w:t>
      </w:r>
    </w:p>
    <w:p w:rsidR="00032703" w:rsidRPr="00AC2A27" w:rsidRDefault="00032703">
      <w:pPr>
        <w:spacing w:after="120"/>
        <w:ind w:left="114" w:right="108"/>
        <w:rPr>
          <w:lang w:val="el-GR"/>
        </w:rPr>
      </w:pPr>
      <w:bookmarkStart w:id="4" w:name="page_total_master0_fplr"/>
      <w:bookmarkEnd w:id="4"/>
    </w:p>
    <w:p w:rsidR="00032703" w:rsidRPr="00AC2A27" w:rsidRDefault="00032703">
      <w:pPr>
        <w:rPr>
          <w:lang w:val="el-GR"/>
        </w:rPr>
        <w:sectPr w:rsidR="00032703" w:rsidRPr="00AC2A27">
          <w:headerReference w:type="default" r:id="rId19"/>
          <w:footerReference w:type="default" r:id="rId20"/>
          <w:headerReference w:type="first" r:id="rId21"/>
          <w:footerReference w:type="first" r:id="rId22"/>
          <w:pgSz w:w="11900" w:h="16820"/>
          <w:pgMar w:top="660" w:right="680" w:bottom="660" w:left="680" w:header="284" w:footer="170" w:gutter="0"/>
          <w:pgNumType w:start="1"/>
          <w:cols w:space="720"/>
          <w:noEndnote/>
          <w:titlePg/>
        </w:sectPr>
      </w:pPr>
    </w:p>
    <w:p w:rsidR="00032703" w:rsidRPr="00AC2A27" w:rsidRDefault="002E45FF">
      <w:pPr>
        <w:ind w:left="114" w:right="108"/>
        <w:jc w:val="both"/>
        <w:rPr>
          <w:rFonts w:cs="Arial"/>
          <w:b/>
          <w:bCs/>
          <w:color w:val="000000"/>
          <w:lang w:val="el-GR"/>
        </w:rPr>
      </w:pPr>
      <w:r w:rsidRPr="00AC2A27">
        <w:rPr>
          <w:rFonts w:cs="Arial"/>
          <w:b/>
          <w:bCs/>
          <w:color w:val="000000"/>
          <w:lang w:val="el-GR"/>
        </w:rPr>
        <w:lastRenderedPageBreak/>
        <w:t>ΠΑΡΑΡΤΗΜΑ Ι: ΣΤΟΙΧΕΙΑ ΠΡΟΓΡΑΜΜΑΤΟΣ ΣΤΑ ΟΠΟΙΑ ΕΜΠΙΠΤΟΥΝ ΟΙ ΠΡΟΚΗΡΥΣΣΟΜΕΝΕΣ ΔΡΑΣΕΙΣ ΤΗΣ ΠΑ</w:t>
      </w:r>
      <w:r w:rsidR="00AC2A27">
        <w:rPr>
          <w:rFonts w:cs="Arial"/>
          <w:b/>
          <w:bCs/>
          <w:color w:val="000000"/>
          <w:lang w:val="el-GR"/>
        </w:rPr>
        <w:t>ΡΟΥΣΑΣ ΠΡΟΣΚΛΗΣΗΣ  (Πίνακες  1-4</w:t>
      </w:r>
      <w:r w:rsidRPr="00AC2A27">
        <w:rPr>
          <w:rFonts w:cs="Arial"/>
          <w:b/>
          <w:bCs/>
          <w:color w:val="000000"/>
          <w:lang w:val="el-GR"/>
        </w:rPr>
        <w:t>)</w:t>
      </w:r>
    </w:p>
    <w:p w:rsidR="00032703" w:rsidRPr="00AC2A27" w:rsidRDefault="00032703">
      <w:pPr>
        <w:keepNext/>
        <w:ind w:left="114" w:right="108"/>
        <w:jc w:val="both"/>
        <w:rPr>
          <w:rFonts w:cs="Arial"/>
          <w:color w:val="000000"/>
          <w:lang w:val="el-GR"/>
        </w:rPr>
      </w:pPr>
    </w:p>
    <w:p w:rsidR="00032703" w:rsidRDefault="002E45FF">
      <w:pPr>
        <w:keepNext/>
        <w:ind w:left="114" w:right="108"/>
        <w:jc w:val="both"/>
        <w:rPr>
          <w:rFonts w:cs="Arial"/>
          <w:color w:val="000000"/>
        </w:rPr>
      </w:pPr>
      <w:r>
        <w:rPr>
          <w:rFonts w:cs="Arial"/>
          <w:b/>
          <w:bCs/>
          <w:color w:val="000000"/>
        </w:rPr>
        <w:t>Πίνακας 1</w:t>
      </w:r>
      <w:r>
        <w:rPr>
          <w:rFonts w:cs="Arial"/>
          <w:color w:val="000000"/>
        </w:rPr>
        <w:t>: ΣΤΟΙΧΕΙΑ ΠΡΟΓΡΑΜΜΑΤΟΣ</w:t>
      </w:r>
    </w:p>
    <w:p w:rsidR="00032703" w:rsidRDefault="00032703">
      <w:pPr>
        <w:ind w:left="114" w:right="108"/>
        <w:jc w:val="both"/>
        <w:rPr>
          <w:rFonts w:cs="Arial"/>
          <w:color w:val="000000"/>
          <w:sz w:val="20"/>
        </w:rPr>
      </w:pPr>
    </w:p>
    <w:tbl>
      <w:tblPr>
        <w:tblW w:w="0" w:type="auto"/>
        <w:tblInd w:w="6" w:type="dxa"/>
        <w:tblLayout w:type="fixed"/>
        <w:tblCellMar>
          <w:left w:w="0" w:type="dxa"/>
          <w:right w:w="0" w:type="dxa"/>
        </w:tblCellMar>
        <w:tblLook w:val="04A0" w:firstRow="1" w:lastRow="0" w:firstColumn="1" w:lastColumn="0" w:noHBand="0" w:noVBand="1"/>
      </w:tblPr>
      <w:tblGrid>
        <w:gridCol w:w="993"/>
        <w:gridCol w:w="675"/>
        <w:gridCol w:w="1559"/>
        <w:gridCol w:w="850"/>
        <w:gridCol w:w="993"/>
        <w:gridCol w:w="567"/>
        <w:gridCol w:w="1275"/>
        <w:gridCol w:w="1560"/>
        <w:gridCol w:w="16"/>
        <w:gridCol w:w="1685"/>
        <w:gridCol w:w="567"/>
      </w:tblGrid>
      <w:tr w:rsidR="00032703">
        <w:trPr>
          <w:cantSplit/>
        </w:trPr>
        <w:tc>
          <w:tcPr>
            <w:tcW w:w="848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rPr>
                <w:rFonts w:cs="Arial"/>
                <w:b/>
                <w:bCs/>
                <w:color w:val="000000"/>
                <w:sz w:val="16"/>
              </w:rPr>
            </w:pPr>
            <w:r>
              <w:rPr>
                <w:rFonts w:cs="Arial"/>
                <w:b/>
                <w:bCs/>
                <w:color w:val="000000"/>
                <w:sz w:val="16"/>
              </w:rPr>
              <w:t>ΠΡΟΓΡΑΜΜΑ : ΣΤΕΡΕΑ ΕΛΛΑΔΑ</w:t>
            </w: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Pr>
                <w:rFonts w:cs="Arial"/>
                <w:b/>
                <w:bCs/>
                <w:color w:val="000000"/>
                <w:sz w:val="16"/>
              </w:rPr>
            </w:pPr>
            <w:r>
              <w:rPr>
                <w:rFonts w:cs="Arial"/>
                <w:b/>
                <w:bCs/>
                <w:color w:val="000000"/>
                <w:sz w:val="16"/>
              </w:rPr>
              <w:t>ΚΩΔ: 614</w:t>
            </w:r>
          </w:p>
        </w:tc>
      </w:tr>
      <w:tr w:rsidR="00032703">
        <w:trPr>
          <w:cantSplit/>
        </w:trPr>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jc w:val="center"/>
              <w:rPr>
                <w:rFonts w:cs="Arial"/>
                <w:b/>
                <w:bCs/>
                <w:color w:val="000000"/>
                <w:sz w:val="16"/>
              </w:rPr>
            </w:pPr>
            <w:r>
              <w:rPr>
                <w:rFonts w:cs="Arial"/>
                <w:b/>
                <w:bCs/>
                <w:color w:val="000000"/>
                <w:sz w:val="16"/>
              </w:rPr>
              <w:t xml:space="preserve">ΣΤΟΧΟΣ ΠΟΛΙΤΙΚΗΣ  </w:t>
            </w:r>
          </w:p>
        </w:tc>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jc w:val="center"/>
              <w:rPr>
                <w:rFonts w:cs="Arial"/>
                <w:b/>
                <w:bCs/>
                <w:color w:val="000000"/>
                <w:sz w:val="16"/>
              </w:rPr>
            </w:pPr>
            <w:r>
              <w:rPr>
                <w:rFonts w:cs="Arial"/>
                <w:b/>
                <w:bCs/>
                <w:color w:val="000000"/>
                <w:sz w:val="16"/>
              </w:rPr>
              <w:t>ΚΩΔ</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b/>
                <w:bCs/>
                <w:color w:val="000000"/>
                <w:sz w:val="16"/>
              </w:rPr>
            </w:pPr>
            <w:r>
              <w:rPr>
                <w:rFonts w:cs="Arial"/>
                <w:b/>
                <w:bCs/>
                <w:color w:val="000000"/>
                <w:sz w:val="16"/>
              </w:rPr>
              <w:t>ΤΑΜΕΙΟ</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b/>
                <w:bCs/>
                <w:color w:val="000000"/>
                <w:sz w:val="16"/>
              </w:rPr>
            </w:pPr>
            <w:r>
              <w:rPr>
                <w:rFonts w:cs="Arial"/>
                <w:b/>
                <w:bCs/>
                <w:color w:val="000000"/>
                <w:sz w:val="16"/>
              </w:rPr>
              <w:t xml:space="preserve">ΕΙΔΙΚΟΣ ΣΤΟΧΟΣ </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jc w:val="center"/>
              <w:rPr>
                <w:rFonts w:cs="Arial"/>
                <w:b/>
                <w:bCs/>
                <w:color w:val="000000"/>
                <w:sz w:val="16"/>
              </w:rPr>
            </w:pPr>
            <w:r>
              <w:rPr>
                <w:rFonts w:cs="Arial"/>
                <w:b/>
                <w:bCs/>
                <w:color w:val="000000"/>
                <w:sz w:val="16"/>
              </w:rPr>
              <w:t>ΚΩΔ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44"/>
              <w:jc w:val="center"/>
              <w:rPr>
                <w:rFonts w:cs="Arial"/>
                <w:b/>
                <w:bCs/>
                <w:color w:val="000000"/>
                <w:sz w:val="16"/>
              </w:rPr>
            </w:pPr>
            <w:r>
              <w:rPr>
                <w:rFonts w:cs="Arial"/>
                <w:b/>
                <w:bCs/>
                <w:color w:val="000000"/>
                <w:sz w:val="16"/>
              </w:rPr>
              <w:t>ΚΑΤΗΓΟΡΙΑ ΠΕΡΙΦΕΡΕΙΑΣ</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42"/>
              <w:jc w:val="center"/>
              <w:rPr>
                <w:rFonts w:cs="Arial"/>
                <w:b/>
                <w:bCs/>
                <w:color w:val="000000"/>
                <w:sz w:val="16"/>
              </w:rPr>
            </w:pPr>
            <w:r>
              <w:rPr>
                <w:rFonts w:cs="Arial"/>
                <w:b/>
                <w:bCs/>
                <w:color w:val="000000"/>
                <w:sz w:val="16"/>
              </w:rPr>
              <w:t>ΔΡΑΣΗ</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36"/>
              <w:jc w:val="center"/>
              <w:rPr>
                <w:rFonts w:cs="Arial"/>
                <w:b/>
                <w:bCs/>
                <w:color w:val="000000"/>
                <w:sz w:val="16"/>
              </w:rPr>
            </w:pPr>
            <w:r>
              <w:rPr>
                <w:rFonts w:cs="Arial"/>
                <w:b/>
                <w:bCs/>
                <w:color w:val="000000"/>
                <w:sz w:val="16"/>
              </w:rPr>
              <w:t>ΠΕΔΙΟ  ΠΑΡΕΜΒΑΣΗΣ</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47"/>
              <w:jc w:val="center"/>
              <w:rPr>
                <w:rFonts w:cs="Arial"/>
                <w:b/>
                <w:bCs/>
                <w:color w:val="000000"/>
                <w:sz w:val="16"/>
              </w:rPr>
            </w:pPr>
            <w:r>
              <w:rPr>
                <w:rFonts w:cs="Arial"/>
                <w:b/>
                <w:bCs/>
                <w:color w:val="000000"/>
                <w:sz w:val="16"/>
              </w:rPr>
              <w:t>ΚΩΔ</w:t>
            </w:r>
          </w:p>
        </w:tc>
      </w:tr>
      <w:tr w:rsidR="00032703">
        <w:trPr>
          <w:cantSplit/>
        </w:trPr>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rPr>
                <w:rFonts w:cs="Arial"/>
                <w:b/>
                <w:bCs/>
                <w:i/>
                <w:iCs/>
                <w:color w:val="000000"/>
                <w:sz w:val="16"/>
              </w:rPr>
            </w:pPr>
            <w:r>
              <w:rPr>
                <w:rFonts w:cs="Arial"/>
                <w:color w:val="000000"/>
                <w:sz w:val="16"/>
              </w:rPr>
              <w:t xml:space="preserve"> Συνδεδεμένη Ευρώπη</w:t>
            </w:r>
            <w:r>
              <w:rPr>
                <w:rFonts w:cs="Arial"/>
                <w:b/>
                <w:bCs/>
                <w:i/>
                <w:iCs/>
                <w:color w:val="000000"/>
                <w:sz w:val="16"/>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sz w:val="16"/>
              </w:rPr>
            </w:pPr>
            <w:r>
              <w:rPr>
                <w:rFonts w:cs="Arial"/>
                <w:color w:val="000000"/>
                <w:sz w:val="16"/>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Lines/>
              <w:ind w:left="108" w:right="108"/>
              <w:rPr>
                <w:rFonts w:cs="Arial"/>
                <w:color w:val="000000"/>
                <w:sz w:val="16"/>
                <w:lang w:val="el-GR"/>
              </w:rPr>
            </w:pPr>
            <w:r w:rsidRPr="00AC2A27">
              <w:rPr>
                <w:rFonts w:cs="Arial"/>
                <w:color w:val="000000"/>
                <w:sz w:val="16"/>
                <w:lang w:val="el-GR"/>
              </w:rPr>
              <w:t>03 - ΕΝΙΣΧΥΣΗ ΤΗΣ ΣΥΝΔΕΣΙΜΟΤΗΤΑΣ ΤΗΣ ΠΕΡΙΦΕΡΕΙΑΣ</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rPr>
                <w:rFonts w:cs="Arial"/>
                <w:color w:val="000000"/>
                <w:sz w:val="16"/>
              </w:rPr>
            </w:pPr>
            <w:r>
              <w:rPr>
                <w:rFonts w:cs="Arial"/>
                <w:color w:val="000000"/>
                <w:sz w:val="16"/>
              </w:rPr>
              <w:t>Βιώσιμες μεταφορές</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rPr>
                <w:rFonts w:cs="Arial"/>
                <w:color w:val="000000"/>
                <w:sz w:val="16"/>
              </w:rPr>
            </w:pPr>
            <w:r>
              <w:rPr>
                <w:rFonts w:cs="Arial"/>
                <w:color w:val="000000"/>
                <w:sz w:val="16"/>
              </w:rPr>
              <w:t>RSO3.2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sz w:val="16"/>
              </w:rPr>
            </w:pPr>
            <w:r>
              <w:rPr>
                <w:rFonts w:cs="Arial"/>
                <w:color w:val="000000"/>
                <w:sz w:val="16"/>
              </w:rPr>
              <w:t>Λιγότερο ανεπτυγμένες περιφέρειες</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hd w:val="clear" w:color="auto" w:fill="FFFFFF"/>
              <w:ind w:left="108" w:right="108"/>
              <w:jc w:val="both"/>
              <w:rPr>
                <w:rFonts w:cs="Arial"/>
                <w:color w:val="000000"/>
                <w:sz w:val="16"/>
                <w:highlight w:val="white"/>
              </w:rPr>
            </w:pPr>
            <w:r>
              <w:rPr>
                <w:rFonts w:cs="Arial"/>
                <w:color w:val="000000"/>
                <w:sz w:val="16"/>
                <w:highlight w:val="white"/>
              </w:rPr>
              <w:t>3.2.1.1</w:t>
            </w:r>
          </w:p>
          <w:p w:rsidR="00032703" w:rsidRDefault="00032703">
            <w:pPr>
              <w:keepLines/>
              <w:shd w:val="clear" w:color="auto" w:fill="FFFFFF"/>
              <w:ind w:left="108" w:right="108"/>
              <w:jc w:val="both"/>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Lines/>
              <w:ind w:left="108" w:right="108"/>
              <w:rPr>
                <w:rFonts w:cs="Arial"/>
                <w:color w:val="000000"/>
                <w:sz w:val="16"/>
                <w:lang w:val="el-GR"/>
              </w:rPr>
            </w:pPr>
            <w:r w:rsidRPr="00AC2A27">
              <w:rPr>
                <w:rFonts w:cs="Arial"/>
                <w:color w:val="000000"/>
                <w:sz w:val="16"/>
                <w:lang w:val="el-GR"/>
              </w:rPr>
              <w:t>Άλλες νέες ή αναβαθμισμένες εθνικές και περιφερειακές οδοί και οδοί τοπικής  πρόσβασης</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ind w:left="108" w:right="108"/>
              <w:jc w:val="center"/>
              <w:rPr>
                <w:rFonts w:cs="Arial"/>
                <w:color w:val="000000"/>
                <w:sz w:val="16"/>
              </w:rPr>
            </w:pPr>
            <w:r>
              <w:rPr>
                <w:rFonts w:cs="Arial"/>
                <w:color w:val="000000"/>
                <w:sz w:val="16"/>
              </w:rPr>
              <w:t xml:space="preserve">090 </w:t>
            </w:r>
          </w:p>
        </w:tc>
      </w:tr>
    </w:tbl>
    <w:p w:rsidR="00032703" w:rsidRDefault="00032703">
      <w:pPr>
        <w:ind w:left="114" w:right="108"/>
        <w:jc w:val="both"/>
        <w:rPr>
          <w:rFonts w:cs="Arial"/>
          <w:color w:val="000000"/>
        </w:rPr>
      </w:pPr>
    </w:p>
    <w:p w:rsidR="00032703" w:rsidRDefault="002E45FF">
      <w:pPr>
        <w:keepNext/>
        <w:ind w:left="114" w:right="108"/>
        <w:jc w:val="both"/>
        <w:rPr>
          <w:rFonts w:cs="Arial"/>
          <w:color w:val="000000"/>
        </w:rPr>
      </w:pPr>
      <w:r>
        <w:rPr>
          <w:rFonts w:cs="Arial"/>
          <w:b/>
          <w:bCs/>
          <w:color w:val="000000"/>
        </w:rPr>
        <w:t xml:space="preserve">Πίνακας 2: </w:t>
      </w:r>
      <w:r>
        <w:rPr>
          <w:rFonts w:cs="Arial"/>
          <w:color w:val="000000"/>
        </w:rPr>
        <w:t>ΟΙΚΟΝΟΜΙΚΑ ΣΤΟΙΧΕΙΑ ΠΡΟΓΡΑΜΜΑΤΟΣ</w:t>
      </w:r>
    </w:p>
    <w:p w:rsidR="00032703" w:rsidRDefault="00032703">
      <w:pPr>
        <w:keepNext/>
        <w:ind w:left="114" w:right="108"/>
        <w:jc w:val="both"/>
        <w:rPr>
          <w:rFonts w:cs="Arial"/>
          <w:color w:val="000000"/>
        </w:rPr>
      </w:pPr>
    </w:p>
    <w:tbl>
      <w:tblPr>
        <w:tblW w:w="0" w:type="auto"/>
        <w:tblInd w:w="6" w:type="dxa"/>
        <w:tblLayout w:type="fixed"/>
        <w:tblCellMar>
          <w:left w:w="0" w:type="dxa"/>
          <w:right w:w="0" w:type="dxa"/>
        </w:tblCellMar>
        <w:tblLook w:val="04A0" w:firstRow="1" w:lastRow="0" w:firstColumn="1" w:lastColumn="0" w:noHBand="0" w:noVBand="1"/>
      </w:tblPr>
      <w:tblGrid>
        <w:gridCol w:w="3227"/>
        <w:gridCol w:w="709"/>
        <w:gridCol w:w="992"/>
        <w:gridCol w:w="1701"/>
        <w:gridCol w:w="709"/>
        <w:gridCol w:w="1275"/>
        <w:gridCol w:w="2127"/>
        <w:gridCol w:w="32"/>
      </w:tblGrid>
      <w:tr w:rsidR="00032703">
        <w:tc>
          <w:tcPr>
            <w:tcW w:w="733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250" w:right="108"/>
              <w:rPr>
                <w:rFonts w:cs="Arial"/>
                <w:b/>
                <w:bCs/>
                <w:color w:val="000000"/>
                <w:sz w:val="16"/>
              </w:rPr>
            </w:pPr>
            <w:r>
              <w:rPr>
                <w:rFonts w:cs="Arial"/>
                <w:b/>
                <w:bCs/>
                <w:color w:val="000000"/>
                <w:sz w:val="16"/>
              </w:rPr>
              <w:t>ΠΡΟΓΡΑΜΜΑ : ΣΤΕΡΕΑ ΕΛΛΑΔΑ</w:t>
            </w:r>
          </w:p>
        </w:tc>
        <w:tc>
          <w:tcPr>
            <w:tcW w:w="34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283"/>
              <w:rPr>
                <w:rFonts w:cs="Arial"/>
                <w:b/>
                <w:bCs/>
                <w:color w:val="000000"/>
                <w:sz w:val="16"/>
              </w:rPr>
            </w:pPr>
            <w:r>
              <w:rPr>
                <w:rFonts w:cs="Arial"/>
                <w:b/>
                <w:bCs/>
                <w:color w:val="000000"/>
                <w:sz w:val="16"/>
              </w:rPr>
              <w:t>ΚΩΔ: 614</w:t>
            </w:r>
          </w:p>
        </w:tc>
      </w:tr>
      <w:tr w:rsidR="00032703">
        <w:trPr>
          <w:gridAfter w:val="1"/>
          <w:wAfter w:w="32" w:type="dxa"/>
        </w:trPr>
        <w:tc>
          <w:tcPr>
            <w:tcW w:w="32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 xml:space="preserve">ΠΡΟΤΕΡΑΙΟΤΗΤΑ </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65"/>
              <w:jc w:val="center"/>
              <w:rPr>
                <w:rFonts w:cs="Arial"/>
                <w:b/>
                <w:bCs/>
                <w:color w:val="000000"/>
                <w:sz w:val="16"/>
              </w:rPr>
            </w:pPr>
            <w:r>
              <w:rPr>
                <w:rFonts w:cs="Arial"/>
                <w:b/>
                <w:bCs/>
                <w:color w:val="000000"/>
                <w:sz w:val="16"/>
              </w:rPr>
              <w:t>ΚΩΔ</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46"/>
              <w:jc w:val="center"/>
              <w:rPr>
                <w:rFonts w:cs="Arial"/>
                <w:b/>
                <w:bCs/>
                <w:color w:val="000000"/>
                <w:sz w:val="16"/>
              </w:rPr>
            </w:pPr>
            <w:r>
              <w:rPr>
                <w:rFonts w:cs="Arial"/>
                <w:b/>
                <w:bCs/>
                <w:color w:val="000000"/>
                <w:sz w:val="16"/>
              </w:rPr>
              <w:t xml:space="preserve">ΤΑΜΕΙΟ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ΚΑΤΗΓΟΡΙΑ ΠΕΡΙΦΕΡΕΙΑΣ</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65"/>
              <w:jc w:val="center"/>
              <w:rPr>
                <w:rFonts w:cs="Arial"/>
                <w:b/>
                <w:bCs/>
                <w:color w:val="000000"/>
                <w:sz w:val="16"/>
              </w:rPr>
            </w:pPr>
            <w:r>
              <w:rPr>
                <w:rFonts w:cs="Arial"/>
                <w:b/>
                <w:bCs/>
                <w:color w:val="000000"/>
                <w:sz w:val="16"/>
              </w:rPr>
              <w:t>ΚΩΔ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41" w:right="108"/>
              <w:jc w:val="center"/>
              <w:rPr>
                <w:rFonts w:cs="Arial"/>
                <w:b/>
                <w:bCs/>
                <w:color w:val="000000"/>
                <w:sz w:val="16"/>
              </w:rPr>
            </w:pPr>
            <w:r>
              <w:rPr>
                <w:rFonts w:cs="Arial"/>
                <w:b/>
                <w:bCs/>
                <w:color w:val="000000"/>
                <w:sz w:val="16"/>
              </w:rPr>
              <w:t>ΚΩΔΙΚΟΣ ΕΚΧΩΡΗΣΗΣ</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36" w:right="108"/>
              <w:jc w:val="center"/>
              <w:rPr>
                <w:rFonts w:cs="Arial"/>
                <w:b/>
                <w:bCs/>
                <w:color w:val="000000"/>
                <w:sz w:val="16"/>
              </w:rPr>
            </w:pPr>
            <w:r>
              <w:rPr>
                <w:rFonts w:cs="Arial"/>
                <w:b/>
                <w:bCs/>
                <w:color w:val="000000"/>
                <w:sz w:val="16"/>
              </w:rPr>
              <w:t>ΣΥΓΧΡΗΜΑΤΟΔΟΤΟΥΜΕΝΗ ΔΗΜΟΣΙΑ ΔΑΠΑΝΗ</w:t>
            </w:r>
          </w:p>
        </w:tc>
      </w:tr>
      <w:tr w:rsidR="00032703">
        <w:trPr>
          <w:gridAfter w:val="1"/>
          <w:wAfter w:w="32" w:type="dxa"/>
        </w:trPr>
        <w:tc>
          <w:tcPr>
            <w:tcW w:w="32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rPr>
                <w:rFonts w:cs="Arial"/>
                <w:color w:val="000000"/>
                <w:sz w:val="16"/>
                <w:lang w:val="el-GR"/>
              </w:rPr>
            </w:pPr>
            <w:r w:rsidRPr="00AC2A27">
              <w:rPr>
                <w:rFonts w:cs="Arial"/>
                <w:color w:val="000000"/>
                <w:sz w:val="16"/>
                <w:lang w:val="el-GR"/>
              </w:rPr>
              <w:t>ΕΝΙΣΧΥΣΗ ΤΗΣ ΣΥΝΔΕΣΙΜΟΤΗΤΑΣ ΤΗΣ ΠΕΡΙΦΕΡΕΙΑΣ</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03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ΕΤΠΑ</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rPr>
                <w:rFonts w:cs="Arial"/>
                <w:color w:val="000000"/>
                <w:sz w:val="16"/>
              </w:rPr>
            </w:pPr>
            <w:r>
              <w:rPr>
                <w:rFonts w:cs="Arial"/>
                <w:color w:val="000000"/>
                <w:sz w:val="16"/>
              </w:rPr>
              <w:t>Λιγότερο ανεπτυγμένες περιφέρειες</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right"/>
              <w:rPr>
                <w:rFonts w:cs="Arial"/>
                <w:color w:val="000000"/>
                <w:sz w:val="16"/>
              </w:rPr>
            </w:pPr>
            <w:r>
              <w:rPr>
                <w:rFonts w:cs="Arial"/>
                <w:color w:val="000000"/>
                <w:sz w:val="16"/>
              </w:rPr>
              <w:t>9.485.503,00</w:t>
            </w:r>
          </w:p>
        </w:tc>
      </w:tr>
    </w:tbl>
    <w:p w:rsidR="00032703" w:rsidRDefault="00032703">
      <w:pPr>
        <w:spacing w:after="120"/>
        <w:ind w:left="114" w:right="108"/>
        <w:jc w:val="both"/>
        <w:rPr>
          <w:rFonts w:cs="Arial"/>
          <w:color w:val="000000"/>
        </w:rPr>
      </w:pPr>
    </w:p>
    <w:p w:rsidR="00032703" w:rsidRDefault="002E45FF">
      <w:pPr>
        <w:ind w:left="114" w:right="108"/>
        <w:jc w:val="both"/>
        <w:rPr>
          <w:rFonts w:cs="Arial"/>
          <w:color w:val="000000"/>
        </w:rPr>
      </w:pPr>
      <w:r>
        <w:rPr>
          <w:rFonts w:cs="Arial"/>
          <w:b/>
          <w:bCs/>
          <w:color w:val="000000"/>
        </w:rPr>
        <w:t xml:space="preserve">Πίνακας 3: </w:t>
      </w:r>
      <w:r>
        <w:rPr>
          <w:rFonts w:cs="Arial"/>
          <w:color w:val="000000"/>
        </w:rPr>
        <w:t>ΔΕΙΚΤΕΣ ΕΚΡΟΩΝ</w:t>
      </w:r>
    </w:p>
    <w:p w:rsidR="00032703" w:rsidRDefault="002E45FF">
      <w:pPr>
        <w:ind w:left="114" w:right="108"/>
        <w:jc w:val="both"/>
        <w:rPr>
          <w:rFonts w:cs="Arial"/>
          <w:b/>
          <w:bCs/>
          <w:color w:val="000000"/>
        </w:rPr>
      </w:pPr>
      <w:r>
        <w:rPr>
          <w:rFonts w:cs="Arial"/>
          <w:b/>
          <w:bCs/>
          <w:color w:val="000000"/>
        </w:rPr>
        <w:t xml:space="preserve"> </w:t>
      </w:r>
    </w:p>
    <w:tbl>
      <w:tblPr>
        <w:tblW w:w="0" w:type="auto"/>
        <w:tblInd w:w="6" w:type="dxa"/>
        <w:tblLayout w:type="fixed"/>
        <w:tblCellMar>
          <w:left w:w="0" w:type="dxa"/>
          <w:right w:w="0" w:type="dxa"/>
        </w:tblCellMar>
        <w:tblLook w:val="04A0" w:firstRow="1" w:lastRow="0" w:firstColumn="1" w:lastColumn="0" w:noHBand="0" w:noVBand="1"/>
      </w:tblPr>
      <w:tblGrid>
        <w:gridCol w:w="2093"/>
        <w:gridCol w:w="850"/>
        <w:gridCol w:w="993"/>
        <w:gridCol w:w="1559"/>
        <w:gridCol w:w="1134"/>
        <w:gridCol w:w="2977"/>
        <w:gridCol w:w="1134"/>
      </w:tblGrid>
      <w:tr w:rsidR="00032703">
        <w:tc>
          <w:tcPr>
            <w:tcW w:w="549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rPr>
                <w:rFonts w:cs="Arial"/>
                <w:b/>
                <w:bCs/>
                <w:color w:val="000000"/>
                <w:sz w:val="16"/>
              </w:rPr>
            </w:pPr>
            <w:r>
              <w:rPr>
                <w:rFonts w:cs="Arial"/>
                <w:b/>
                <w:bCs/>
                <w:color w:val="000000"/>
                <w:sz w:val="16"/>
              </w:rPr>
              <w:t xml:space="preserve">ΠΡΟΓΡΑΜΜΑ: ΣΤΕΡΕΑ ΕΛΛΑΔΑ </w:t>
            </w: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rPr>
                <w:rFonts w:cs="Arial"/>
                <w:b/>
                <w:bCs/>
                <w:color w:val="000000"/>
                <w:sz w:val="16"/>
              </w:rPr>
            </w:pPr>
            <w:r>
              <w:rPr>
                <w:rFonts w:cs="Arial"/>
                <w:b/>
                <w:bCs/>
                <w:color w:val="000000"/>
                <w:sz w:val="16"/>
              </w:rPr>
              <w:t>ΚΩΔ: 614</w:t>
            </w:r>
          </w:p>
        </w:tc>
      </w:tr>
      <w:tr w:rsidR="00032703">
        <w:tc>
          <w:tcPr>
            <w:tcW w:w="5495"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ΣΤΟΙΧΕΙΑ ΔΕΙΚΤΩΝ</w:t>
            </w:r>
          </w:p>
        </w:tc>
      </w:tr>
      <w:tr w:rsidR="00032703">
        <w:tc>
          <w:tcPr>
            <w:tcW w:w="20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TAMEIO</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 xml:space="preserve">ΕΙΔΙΚΟΣ ΣΤΟΧΟΣ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jc w:val="center"/>
              <w:rPr>
                <w:rFonts w:cs="Arial"/>
                <w:b/>
                <w:bCs/>
                <w:color w:val="000000"/>
                <w:sz w:val="16"/>
                <w:lang w:val="el-GR"/>
              </w:rPr>
            </w:pPr>
            <w:r w:rsidRPr="00AC2A27">
              <w:rPr>
                <w:rFonts w:cs="Arial"/>
                <w:b/>
                <w:bCs/>
                <w:color w:val="000000"/>
                <w:sz w:val="16"/>
                <w:lang w:val="el-GR"/>
              </w:rPr>
              <w:t>ΚΑΤΗΓΟΡΙΑ ΠΕΡΙΦΕΡΕΙΑΣ (για ΕΚΤ, ΕΤΠΑ)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ΚΩΔ. ΔΕΙΚΤΗ</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ΟΝΟΜΑΣΙΑ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ΜΟΝΑΔΑ ΜΕΤΡΗΣΗΣ</w:t>
            </w:r>
          </w:p>
        </w:tc>
      </w:tr>
      <w:tr w:rsidR="00032703">
        <w:tc>
          <w:tcPr>
            <w:tcW w:w="20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rPr>
                <w:rFonts w:cs="Arial"/>
                <w:color w:val="000000"/>
                <w:sz w:val="16"/>
                <w:lang w:val="el-GR"/>
              </w:rPr>
            </w:pPr>
            <w:r w:rsidRPr="00AC2A27">
              <w:rPr>
                <w:rFonts w:cs="Arial"/>
                <w:color w:val="000000"/>
                <w:sz w:val="16"/>
                <w:lang w:val="el-GR"/>
              </w:rPr>
              <w:t xml:space="preserve">ΕΝΙΣΧΥΣΗ ΤΗΣ ΣΥΝΔΕΣΙΜΟΤΗΤΑΣ ΤΗΣ ΠΕΡΙΦΕΡΕΙΑΣ </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RSO3.2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 xml:space="preserve">Λιγότερο ανεπτυγμένες περιφέρειες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RCO44</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jc w:val="center"/>
              <w:rPr>
                <w:rFonts w:cs="Arial"/>
                <w:color w:val="000000"/>
                <w:sz w:val="16"/>
                <w:lang w:val="el-GR"/>
              </w:rPr>
            </w:pPr>
            <w:r w:rsidRPr="00AC2A27">
              <w:rPr>
                <w:rFonts w:cs="Arial"/>
                <w:color w:val="000000"/>
                <w:sz w:val="16"/>
                <w:lang w:val="el-GR"/>
              </w:rPr>
              <w:t>Μήκος νέων ή αναβαθμισμένων οδών - μη ΔΕΔ-Μ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 xml:space="preserve">Χιλιόμετρα </w:t>
            </w:r>
          </w:p>
          <w:p w:rsidR="00032703" w:rsidRDefault="00032703">
            <w:pPr>
              <w:ind w:left="108" w:right="108"/>
              <w:jc w:val="center"/>
              <w:rPr>
                <w:rFonts w:cs="Arial"/>
                <w:color w:val="000000"/>
                <w:sz w:val="16"/>
              </w:rPr>
            </w:pPr>
          </w:p>
        </w:tc>
      </w:tr>
    </w:tbl>
    <w:p w:rsidR="00032703" w:rsidRDefault="00032703">
      <w:pPr>
        <w:ind w:left="114" w:right="108"/>
        <w:jc w:val="both"/>
        <w:rPr>
          <w:rFonts w:cs="Arial"/>
          <w:color w:val="000000"/>
        </w:rPr>
      </w:pPr>
    </w:p>
    <w:p w:rsidR="00032703" w:rsidRDefault="002E45FF">
      <w:pPr>
        <w:spacing w:after="120"/>
        <w:ind w:left="114" w:right="108"/>
        <w:jc w:val="both"/>
        <w:rPr>
          <w:rFonts w:cs="Arial"/>
          <w:color w:val="000000"/>
        </w:rPr>
      </w:pPr>
      <w:r>
        <w:rPr>
          <w:rFonts w:cs="Arial"/>
          <w:b/>
          <w:bCs/>
          <w:color w:val="000000"/>
        </w:rPr>
        <w:t xml:space="preserve">Πίνακας 4: </w:t>
      </w:r>
      <w:r>
        <w:rPr>
          <w:rFonts w:cs="Arial"/>
          <w:color w:val="000000"/>
        </w:rPr>
        <w:t xml:space="preserve">ΔΕΙΚΤΕΣ ΑΠΟΤΕΛΕΣΜΑΤΩΝ </w:t>
      </w:r>
    </w:p>
    <w:tbl>
      <w:tblPr>
        <w:tblW w:w="0" w:type="auto"/>
        <w:tblInd w:w="6" w:type="dxa"/>
        <w:tblLayout w:type="fixed"/>
        <w:tblCellMar>
          <w:left w:w="0" w:type="dxa"/>
          <w:right w:w="0" w:type="dxa"/>
        </w:tblCellMar>
        <w:tblLook w:val="04A0" w:firstRow="1" w:lastRow="0" w:firstColumn="1" w:lastColumn="0" w:noHBand="0" w:noVBand="1"/>
      </w:tblPr>
      <w:tblGrid>
        <w:gridCol w:w="2093"/>
        <w:gridCol w:w="850"/>
        <w:gridCol w:w="993"/>
        <w:gridCol w:w="1559"/>
        <w:gridCol w:w="1134"/>
        <w:gridCol w:w="2977"/>
        <w:gridCol w:w="1134"/>
      </w:tblGrid>
      <w:tr w:rsidR="00032703">
        <w:tc>
          <w:tcPr>
            <w:tcW w:w="549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rPr>
                <w:rFonts w:cs="Arial"/>
                <w:b/>
                <w:bCs/>
                <w:color w:val="000000"/>
                <w:sz w:val="16"/>
              </w:rPr>
            </w:pPr>
            <w:r>
              <w:rPr>
                <w:rFonts w:cs="Arial"/>
                <w:b/>
                <w:bCs/>
                <w:color w:val="000000"/>
                <w:sz w:val="16"/>
              </w:rPr>
              <w:t>ΠΡΟΓΡΑΜΜΑ: ΣΤΕΡΕΑ ΕΛΛΑΔΑ</w:t>
            </w:r>
          </w:p>
          <w:p w:rsidR="00032703" w:rsidRDefault="00032703">
            <w:pPr>
              <w:ind w:left="108" w:right="108"/>
            </w:pP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rPr>
                <w:rFonts w:cs="Arial"/>
                <w:b/>
                <w:bCs/>
                <w:color w:val="000000"/>
                <w:sz w:val="16"/>
              </w:rPr>
            </w:pPr>
            <w:r>
              <w:rPr>
                <w:rFonts w:cs="Arial"/>
                <w:b/>
                <w:bCs/>
                <w:color w:val="000000"/>
                <w:sz w:val="16"/>
              </w:rPr>
              <w:t>ΚΩΔ: 614</w:t>
            </w:r>
          </w:p>
        </w:tc>
      </w:tr>
      <w:tr w:rsidR="00032703">
        <w:tc>
          <w:tcPr>
            <w:tcW w:w="5495"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ΣΤΟΙΧΕΙΑ ΔΕΙΚΤΩΝ</w:t>
            </w:r>
          </w:p>
        </w:tc>
      </w:tr>
      <w:tr w:rsidR="00032703">
        <w:tc>
          <w:tcPr>
            <w:tcW w:w="20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TAMEIO</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ΕΙΔΙΚΟΣ ΣΤΟΧΟΣ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jc w:val="center"/>
              <w:rPr>
                <w:rFonts w:cs="Arial"/>
                <w:b/>
                <w:bCs/>
                <w:color w:val="000000"/>
                <w:sz w:val="16"/>
                <w:lang w:val="el-GR"/>
              </w:rPr>
            </w:pPr>
            <w:r w:rsidRPr="00AC2A27">
              <w:rPr>
                <w:rFonts w:cs="Arial"/>
                <w:b/>
                <w:bCs/>
                <w:color w:val="000000"/>
                <w:sz w:val="16"/>
                <w:lang w:val="el-GR"/>
              </w:rPr>
              <w:t>ΚΑΤΗΓΟΡΙΑ ΠΕΡΙΦΕΡΕΙΑΣ (για ΕΚΤ, ΕΤΠΑ)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ΚΩΔ. ΔΕΙΚΤΗ</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ΟΝΟΜΑΣΙΑ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b/>
                <w:bCs/>
                <w:color w:val="000000"/>
                <w:sz w:val="16"/>
              </w:rPr>
            </w:pPr>
            <w:r>
              <w:rPr>
                <w:rFonts w:cs="Arial"/>
                <w:b/>
                <w:bCs/>
                <w:color w:val="000000"/>
                <w:sz w:val="16"/>
              </w:rPr>
              <w:t>ΜΟΝΑΔΑ ΜΕΤΡΗΣΗΣ</w:t>
            </w:r>
          </w:p>
        </w:tc>
      </w:tr>
      <w:tr w:rsidR="00032703">
        <w:tc>
          <w:tcPr>
            <w:tcW w:w="20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rPr>
                <w:rFonts w:cs="Arial"/>
                <w:color w:val="000000"/>
                <w:sz w:val="16"/>
                <w:lang w:val="el-GR"/>
              </w:rPr>
            </w:pPr>
            <w:r w:rsidRPr="00AC2A27">
              <w:rPr>
                <w:rFonts w:cs="Arial"/>
                <w:color w:val="000000"/>
                <w:sz w:val="16"/>
                <w:lang w:val="el-GR"/>
              </w:rPr>
              <w:t>ΕΝΙΣΧΥΣΗ ΤΗΣ ΣΥΝΔΕΣΙΜΟΤΗΤΑΣ ΤΗΣ ΠΕΡΙΦΕΡΕΙΑΣ</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RSO3.2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Λιγότερο ανεπτυγμένες περιφέρειες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RCR56</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ind w:left="108" w:right="108"/>
              <w:jc w:val="center"/>
              <w:rPr>
                <w:rFonts w:cs="Arial"/>
                <w:color w:val="000000"/>
                <w:sz w:val="16"/>
                <w:lang w:val="el-GR"/>
              </w:rPr>
            </w:pPr>
            <w:r w:rsidRPr="00AC2A27">
              <w:rPr>
                <w:rFonts w:cs="Arial"/>
                <w:color w:val="000000"/>
                <w:sz w:val="16"/>
                <w:lang w:val="el-GR"/>
              </w:rPr>
              <w:t>Εξοικονόμηση χρόνου που οφείλεται στη βελτίωση των οδικών υποδομών</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108" w:right="108"/>
              <w:jc w:val="center"/>
              <w:rPr>
                <w:rFonts w:cs="Arial"/>
                <w:color w:val="000000"/>
                <w:sz w:val="16"/>
              </w:rPr>
            </w:pPr>
            <w:r>
              <w:rPr>
                <w:rFonts w:cs="Arial"/>
                <w:color w:val="000000"/>
                <w:sz w:val="16"/>
              </w:rPr>
              <w:t xml:space="preserve">Ισοδύναμες Ανθρωποημέρες  </w:t>
            </w:r>
          </w:p>
          <w:p w:rsidR="00032703" w:rsidRDefault="00032703">
            <w:pPr>
              <w:ind w:left="108" w:right="108"/>
              <w:jc w:val="center"/>
              <w:rPr>
                <w:rFonts w:cs="Arial"/>
                <w:color w:val="000000"/>
                <w:sz w:val="16"/>
              </w:rPr>
            </w:pPr>
          </w:p>
        </w:tc>
      </w:tr>
    </w:tbl>
    <w:p w:rsidR="00032703" w:rsidRDefault="00032703">
      <w:pPr>
        <w:ind w:left="114" w:right="108"/>
        <w:rPr>
          <w:rFonts w:cs="Arial"/>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AC2A27" w:rsidRDefault="00AC2A27">
      <w:pPr>
        <w:ind w:left="114" w:right="108"/>
        <w:rPr>
          <w:rFonts w:cs="Arial"/>
          <w:b/>
          <w:bCs/>
          <w:color w:val="000000"/>
        </w:rPr>
      </w:pPr>
    </w:p>
    <w:p w:rsidR="00032703" w:rsidRDefault="002E45FF">
      <w:pPr>
        <w:ind w:left="114" w:right="108"/>
        <w:rPr>
          <w:rFonts w:cs="Arial"/>
          <w:b/>
          <w:bCs/>
          <w:color w:val="000000"/>
        </w:rPr>
      </w:pPr>
      <w:r>
        <w:rPr>
          <w:rFonts w:cs="Arial"/>
          <w:b/>
          <w:bCs/>
          <w:color w:val="000000"/>
        </w:rPr>
        <w:lastRenderedPageBreak/>
        <w:t xml:space="preserve">ΠΑΡΑΡΤΗΜΑ ΙΙ: ΥΠΟΧΡΕΩΣΕΙΣ ΔΙΚΑΙΟΥΧΩΝ </w:t>
      </w:r>
    </w:p>
    <w:p w:rsidR="00032703" w:rsidRPr="00AC2A27" w:rsidRDefault="002E45FF">
      <w:pPr>
        <w:spacing w:before="120" w:after="120" w:line="280" w:lineRule="atLeast"/>
        <w:ind w:left="114" w:right="108"/>
        <w:jc w:val="both"/>
        <w:rPr>
          <w:rFonts w:cs="Arial"/>
          <w:color w:val="000000"/>
          <w:lang w:val="el-GR"/>
        </w:rPr>
      </w:pPr>
      <w:r w:rsidRPr="00AC2A27">
        <w:rPr>
          <w:rFonts w:cs="Arial"/>
          <w:color w:val="000000"/>
          <w:lang w:val="el-GR"/>
        </w:rPr>
        <w:t>Ο Δικαιούχος της Πράξης «……………………..» αναλαμβάνει να τηρήσει τις παρακάτω υποχρεώσεις :</w:t>
      </w:r>
    </w:p>
    <w:p w:rsidR="00032703" w:rsidRDefault="002E45FF">
      <w:pPr>
        <w:numPr>
          <w:ilvl w:val="0"/>
          <w:numId w:val="42"/>
        </w:numPr>
        <w:spacing w:before="360" w:line="280" w:lineRule="atLeast"/>
        <w:jc w:val="both"/>
        <w:rPr>
          <w:rFonts w:cs="Arial"/>
          <w:b/>
          <w:bCs/>
          <w:color w:val="000000"/>
        </w:rPr>
      </w:pPr>
      <w:r>
        <w:rPr>
          <w:rFonts w:cs="Arial"/>
          <w:b/>
          <w:bCs/>
          <w:color w:val="000000"/>
        </w:rPr>
        <w:t xml:space="preserve">ΤΗΡΗΣΗ ΚΟΙΝΟΤΙΚΩΝ ΚΑΙ ΕΘΝΙΚΩΝ ΚΑΝΟΝΩΝ </w:t>
      </w:r>
    </w:p>
    <w:p w:rsidR="00032703" w:rsidRPr="00AC2A27" w:rsidRDefault="002E45FF">
      <w:pPr>
        <w:numPr>
          <w:ilvl w:val="0"/>
          <w:numId w:val="44"/>
        </w:numPr>
        <w:spacing w:before="120" w:after="120" w:line="280" w:lineRule="atLeast"/>
        <w:jc w:val="both"/>
        <w:rPr>
          <w:rFonts w:cs="Arial"/>
          <w:color w:val="000000"/>
          <w:lang w:val="el-GR"/>
        </w:rPr>
      </w:pPr>
      <w:r w:rsidRPr="00AC2A27">
        <w:rPr>
          <w:rFonts w:cs="Arial"/>
          <w:color w:val="000000"/>
          <w:lang w:val="el-GR"/>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rsidR="00032703" w:rsidRDefault="002E45FF">
      <w:pPr>
        <w:numPr>
          <w:ilvl w:val="0"/>
          <w:numId w:val="42"/>
        </w:numPr>
        <w:spacing w:before="360" w:line="280" w:lineRule="atLeast"/>
        <w:jc w:val="both"/>
        <w:rPr>
          <w:rFonts w:cs="Arial"/>
          <w:b/>
          <w:bCs/>
          <w:color w:val="000000"/>
        </w:rPr>
      </w:pPr>
      <w:r>
        <w:rPr>
          <w:rFonts w:cs="Arial"/>
          <w:b/>
          <w:bCs/>
          <w:color w:val="000000"/>
        </w:rPr>
        <w:t xml:space="preserve">ΥΛΟΠΟΙΗΣΗ ΠΡΑΞΗΣ </w:t>
      </w:r>
    </w:p>
    <w:p w:rsidR="00032703" w:rsidRPr="00AC2A27" w:rsidRDefault="002E45FF">
      <w:pPr>
        <w:numPr>
          <w:ilvl w:val="0"/>
          <w:numId w:val="25"/>
        </w:numPr>
        <w:spacing w:before="120" w:after="120" w:line="280" w:lineRule="atLeast"/>
        <w:jc w:val="both"/>
        <w:rPr>
          <w:rFonts w:cs="Arial"/>
          <w:color w:val="000000"/>
          <w:lang w:val="el-GR"/>
        </w:rPr>
      </w:pPr>
      <w:r w:rsidRPr="00AC2A27">
        <w:rPr>
          <w:rFonts w:cs="Arial"/>
          <w:color w:val="000000"/>
          <w:lang w:val="el-GR"/>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rsidR="00032703" w:rsidRPr="00AC2A27" w:rsidRDefault="002E45FF">
      <w:pPr>
        <w:spacing w:after="120" w:line="280" w:lineRule="atLeast"/>
        <w:ind w:left="823" w:right="136"/>
        <w:jc w:val="both"/>
        <w:rPr>
          <w:rFonts w:cs="Arial"/>
          <w:color w:val="000000"/>
          <w:lang w:val="el-GR"/>
        </w:rPr>
      </w:pPr>
      <w:r w:rsidRPr="00AC2A27">
        <w:rPr>
          <w:rFonts w:cs="Arial"/>
          <w:color w:val="000000"/>
          <w:lang w:val="el-GR"/>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032703" w:rsidRPr="00AC2A27" w:rsidRDefault="002E45FF">
      <w:pPr>
        <w:numPr>
          <w:ilvl w:val="0"/>
          <w:numId w:val="25"/>
        </w:numPr>
        <w:spacing w:before="120" w:after="120" w:line="280" w:lineRule="atLeast"/>
        <w:jc w:val="both"/>
        <w:rPr>
          <w:rFonts w:cs="Arial"/>
          <w:color w:val="000000"/>
          <w:lang w:val="el-GR"/>
        </w:rPr>
      </w:pPr>
      <w:r w:rsidRPr="00AC2A27">
        <w:rPr>
          <w:rFonts w:cs="Arial"/>
          <w:color w:val="000000"/>
          <w:lang w:val="el-GR"/>
        </w:rPr>
        <w:t xml:space="preserve">Να διασφαλίζει το λειτουργικό αποτέλεσμα της πράξης, λαμβάνοντας όλα τα απαραίτητα μέτρα για το σκοπό αυτό. </w:t>
      </w:r>
    </w:p>
    <w:p w:rsidR="00032703" w:rsidRPr="00AC2A27" w:rsidRDefault="002E45FF">
      <w:pPr>
        <w:spacing w:after="120" w:line="280" w:lineRule="atLeast"/>
        <w:ind w:left="398" w:right="108"/>
        <w:rPr>
          <w:rFonts w:cs="Arial"/>
          <w:color w:val="000000"/>
          <w:lang w:val="el-GR"/>
        </w:rPr>
      </w:pPr>
      <w:r w:rsidRPr="00AC2A27">
        <w:rPr>
          <w:rFonts w:cs="Arial"/>
          <w:color w:val="000000"/>
          <w:lang w:val="el-GR"/>
        </w:rPr>
        <w:t>(</w:t>
      </w:r>
      <w:r>
        <w:rPr>
          <w:rFonts w:cs="Arial"/>
          <w:color w:val="000000"/>
        </w:rPr>
        <w:t>iii</w:t>
      </w:r>
      <w:r w:rsidRPr="00AC2A27">
        <w:rPr>
          <w:rFonts w:cs="Arial"/>
          <w:color w:val="000000"/>
          <w:lang w:val="el-GR"/>
        </w:rPr>
        <w:t xml:space="preserve">)    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r w:rsidRPr="00AC2A27">
        <w:rPr>
          <w:lang w:val="el-GR"/>
        </w:rPr>
        <w:br/>
      </w:r>
      <w:r w:rsidRPr="00AC2A27">
        <w:rPr>
          <w:rFonts w:cs="Arial"/>
          <w:color w:val="000000"/>
          <w:lang w:val="el-GR"/>
        </w:rPr>
        <w:t>(</w:t>
      </w:r>
      <w:r>
        <w:rPr>
          <w:rFonts w:cs="Arial"/>
          <w:color w:val="000000"/>
        </w:rPr>
        <w:t>iv</w:t>
      </w:r>
      <w:r w:rsidRPr="00AC2A27">
        <w:rPr>
          <w:rFonts w:cs="Arial"/>
          <w:color w:val="000000"/>
          <w:lang w:val="el-GR"/>
        </w:rPr>
        <w:t>)    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r w:rsidRPr="00AC2A27">
        <w:rPr>
          <w:lang w:val="el-GR"/>
        </w:rPr>
        <w:br/>
      </w:r>
      <w:r w:rsidRPr="00AC2A27">
        <w:rPr>
          <w:rFonts w:cs="Arial"/>
          <w:color w:val="000000"/>
          <w:lang w:val="el-GR"/>
        </w:rPr>
        <w:t>(</w:t>
      </w:r>
      <w:r>
        <w:rPr>
          <w:rFonts w:cs="Arial"/>
          <w:color w:val="000000"/>
        </w:rPr>
        <w:t>v</w:t>
      </w:r>
      <w:r w:rsidRPr="00AC2A27">
        <w:rPr>
          <w:rFonts w:cs="Arial"/>
          <w:color w:val="000000"/>
          <w:lang w:val="el-GR"/>
        </w:rPr>
        <w:t xml:space="preserve">)     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rsidR="00032703" w:rsidRPr="00AC2A27" w:rsidRDefault="002E45FF">
      <w:pPr>
        <w:numPr>
          <w:ilvl w:val="0"/>
          <w:numId w:val="13"/>
        </w:numPr>
        <w:spacing w:before="120" w:after="120" w:line="280" w:lineRule="atLeast"/>
        <w:jc w:val="both"/>
        <w:rPr>
          <w:rFonts w:cs="Arial"/>
          <w:color w:val="000000"/>
          <w:lang w:val="el-GR"/>
        </w:rPr>
      </w:pPr>
      <w:r w:rsidRPr="00AC2A27">
        <w:rPr>
          <w:rFonts w:cs="Arial"/>
          <w:color w:val="000000"/>
          <w:lang w:val="el-GR"/>
        </w:rPr>
        <w:t>Να ενημερώνει έγκαιρα την Ειδική Υπηρεσία Διαχείρισης του Προγράμματος (</w:t>
      </w:r>
      <w:r w:rsidRPr="00AC2A27">
        <w:rPr>
          <w:rFonts w:cs="Arial"/>
          <w:i/>
          <w:iCs/>
          <w:color w:val="00B0F0"/>
          <w:lang w:val="el-GR"/>
        </w:rPr>
        <w:t>ή εναλλακτικά τον ΕΦ)</w:t>
      </w:r>
      <w:r w:rsidRPr="00AC2A27">
        <w:rPr>
          <w:rFonts w:cs="Arial"/>
          <w:color w:val="000000"/>
          <w:lang w:val="el-GR"/>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032703" w:rsidRPr="00AC2A27" w:rsidRDefault="002E45FF">
      <w:pPr>
        <w:numPr>
          <w:ilvl w:val="0"/>
          <w:numId w:val="13"/>
        </w:numPr>
        <w:spacing w:before="120" w:after="120" w:line="280" w:lineRule="atLeast"/>
        <w:jc w:val="both"/>
        <w:rPr>
          <w:rFonts w:cs="Arial"/>
          <w:color w:val="000000"/>
          <w:lang w:val="el-GR"/>
        </w:rPr>
      </w:pPr>
      <w:r w:rsidRPr="00AC2A27">
        <w:rPr>
          <w:rFonts w:cs="Arial"/>
          <w:color w:val="000000"/>
          <w:lang w:val="el-GR"/>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rsidR="00032703" w:rsidRPr="00AC2A27" w:rsidRDefault="002E45FF">
      <w:pPr>
        <w:numPr>
          <w:ilvl w:val="0"/>
          <w:numId w:val="13"/>
        </w:numPr>
        <w:spacing w:before="120" w:after="120" w:line="280" w:lineRule="atLeast"/>
        <w:jc w:val="both"/>
        <w:rPr>
          <w:rFonts w:cs="Arial"/>
          <w:color w:val="000000"/>
          <w:lang w:val="el-GR"/>
        </w:rPr>
      </w:pPr>
      <w:r w:rsidRPr="00AC2A27">
        <w:rPr>
          <w:rFonts w:cs="Arial"/>
          <w:color w:val="000000"/>
          <w:lang w:val="el-GR"/>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w:t>
      </w:r>
    </w:p>
    <w:p w:rsidR="00032703" w:rsidRPr="00AC2A27" w:rsidRDefault="002E45FF">
      <w:pPr>
        <w:numPr>
          <w:ilvl w:val="0"/>
          <w:numId w:val="13"/>
        </w:numPr>
        <w:spacing w:before="120" w:after="120" w:line="280" w:lineRule="atLeast"/>
        <w:jc w:val="both"/>
        <w:rPr>
          <w:rFonts w:cs="Arial"/>
          <w:i/>
          <w:iCs/>
          <w:color w:val="000000"/>
          <w:lang w:val="el-GR"/>
        </w:rPr>
      </w:pPr>
      <w:r w:rsidRPr="00AC2A27">
        <w:rPr>
          <w:rFonts w:cs="Arial"/>
          <w:i/>
          <w:iCs/>
          <w:color w:val="000000"/>
          <w:lang w:val="el-GR"/>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rsidR="00032703" w:rsidRPr="00AC2A27" w:rsidRDefault="002E45FF">
      <w:pPr>
        <w:numPr>
          <w:ilvl w:val="0"/>
          <w:numId w:val="13"/>
        </w:numPr>
        <w:spacing w:before="120" w:after="120" w:line="280" w:lineRule="atLeast"/>
        <w:jc w:val="both"/>
        <w:rPr>
          <w:rFonts w:cs="Arial"/>
          <w:color w:val="000000"/>
          <w:lang w:val="el-GR"/>
        </w:rPr>
      </w:pPr>
      <w:r w:rsidRPr="00AC2A27">
        <w:rPr>
          <w:rFonts w:cs="Arial"/>
          <w:color w:val="000000"/>
          <w:lang w:val="el-GR"/>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rsidR="00032703" w:rsidRPr="00AC2A27" w:rsidRDefault="002E45FF">
      <w:pPr>
        <w:spacing w:after="120" w:line="280" w:lineRule="atLeast"/>
        <w:ind w:left="823" w:right="136"/>
        <w:jc w:val="both"/>
        <w:rPr>
          <w:rFonts w:cs="Arial"/>
          <w:i/>
          <w:iCs/>
          <w:color w:val="000000"/>
          <w:lang w:val="el-GR"/>
        </w:rPr>
      </w:pPr>
      <w:r w:rsidRPr="00AC2A27">
        <w:rPr>
          <w:rFonts w:cs="Arial"/>
          <w:i/>
          <w:iCs/>
          <w:color w:val="000000"/>
          <w:lang w:val="el-GR"/>
        </w:rPr>
        <w:t>Για πράξεις που συγχρηματοδοτούνται από το ΕΚΤ+ και το ΤΔΜ για τις οποίες απαιτείται η συλλογή δεδομένων μεμονωμένων συμμετεχόντων (</w:t>
      </w:r>
      <w:r>
        <w:rPr>
          <w:rFonts w:cs="Arial"/>
          <w:i/>
          <w:iCs/>
          <w:color w:val="000000"/>
        </w:rPr>
        <w:t>microdata</w:t>
      </w:r>
      <w:r w:rsidRPr="00AC2A27">
        <w:rPr>
          <w:rFonts w:cs="Arial"/>
          <w:i/>
          <w:iCs/>
          <w:color w:val="000000"/>
          <w:lang w:val="el-GR"/>
        </w:rPr>
        <w:t xml:space="preserve">), ο Δικαιούχος υποχρεούται να εφαρμόζει τις διαδικασίες για τη συλλογή, </w:t>
      </w:r>
      <w:r w:rsidRPr="00AC2A27">
        <w:rPr>
          <w:rFonts w:cs="Arial"/>
          <w:i/>
          <w:iCs/>
          <w:color w:val="000000"/>
          <w:lang w:val="el-GR"/>
        </w:rPr>
        <w:lastRenderedPageBreak/>
        <w:t>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rsidR="00032703" w:rsidRPr="00AC2A27" w:rsidRDefault="002E45FF">
      <w:pPr>
        <w:spacing w:after="120" w:line="280" w:lineRule="atLeast"/>
        <w:ind w:left="823" w:right="136"/>
        <w:jc w:val="both"/>
        <w:rPr>
          <w:rFonts w:cs="Arial"/>
          <w:i/>
          <w:iCs/>
          <w:color w:val="000000"/>
          <w:lang w:val="el-GR"/>
        </w:rPr>
      </w:pPr>
      <w:r w:rsidRPr="00AC2A27">
        <w:rPr>
          <w:rFonts w:cs="Arial"/>
          <w:i/>
          <w:iCs/>
          <w:color w:val="000000"/>
          <w:lang w:val="el-GR"/>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rsidR="00032703" w:rsidRDefault="002E45FF">
      <w:pPr>
        <w:numPr>
          <w:ilvl w:val="0"/>
          <w:numId w:val="42"/>
        </w:numPr>
        <w:spacing w:before="360" w:after="120" w:line="280" w:lineRule="atLeast"/>
        <w:jc w:val="both"/>
        <w:rPr>
          <w:rFonts w:cs="Arial"/>
          <w:b/>
          <w:bCs/>
          <w:color w:val="000000"/>
        </w:rPr>
      </w:pPr>
      <w:r>
        <w:rPr>
          <w:rFonts w:cs="Arial"/>
          <w:b/>
          <w:bCs/>
          <w:color w:val="000000"/>
        </w:rPr>
        <w:t>ΠΡΟΣΤΑΣΙΑ ΠΡΟΣΩΠΙΚΩΝ ΔΕΔΟΜΕΝΩΝ</w:t>
      </w:r>
    </w:p>
    <w:p w:rsidR="00032703" w:rsidRPr="00AC2A27" w:rsidRDefault="002E45FF">
      <w:pPr>
        <w:spacing w:after="120" w:line="280" w:lineRule="atLeast"/>
        <w:ind w:left="823" w:right="136"/>
        <w:jc w:val="both"/>
        <w:rPr>
          <w:rFonts w:cs="Arial"/>
          <w:color w:val="000000"/>
          <w:lang w:val="el-GR"/>
        </w:rPr>
      </w:pPr>
      <w:r w:rsidRPr="00AC2A27">
        <w:rPr>
          <w:rFonts w:cs="Arial"/>
          <w:color w:val="000000"/>
          <w:lang w:val="el-GR"/>
        </w:rPr>
        <w:t>Όταν ο δικαιούχος υπέχει θέση «Εκτελούντος την Επεξεργασία» οφείλει:</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διατηρεί τα δεδομένα προσωπικού χαρακτήρα για περίοδο που περιορίζεται από την περίοδο που απαιτείται από το σκοπό της επεξεργασίας.</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rsidR="00032703" w:rsidRPr="00AC2A27" w:rsidRDefault="002E45FF">
      <w:pPr>
        <w:numPr>
          <w:ilvl w:val="0"/>
          <w:numId w:val="23"/>
        </w:numPr>
        <w:spacing w:before="120" w:after="120" w:line="280" w:lineRule="atLeast"/>
        <w:jc w:val="both"/>
        <w:rPr>
          <w:rFonts w:cs="Arial"/>
          <w:color w:val="000000"/>
          <w:lang w:val="el-GR"/>
        </w:rPr>
      </w:pPr>
      <w:r w:rsidRPr="00AC2A27">
        <w:rPr>
          <w:rFonts w:cs="Arial"/>
          <w:color w:val="000000"/>
          <w:lang w:val="el-GR"/>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rsidR="00032703" w:rsidRDefault="002E45FF">
      <w:pPr>
        <w:numPr>
          <w:ilvl w:val="0"/>
          <w:numId w:val="42"/>
        </w:numPr>
        <w:spacing w:before="360" w:line="280" w:lineRule="atLeast"/>
        <w:jc w:val="both"/>
        <w:rPr>
          <w:rFonts w:cs="Arial"/>
          <w:b/>
          <w:bCs/>
          <w:color w:val="000000"/>
        </w:rPr>
      </w:pPr>
      <w:r>
        <w:rPr>
          <w:rFonts w:cs="Arial"/>
          <w:b/>
          <w:bCs/>
          <w:color w:val="000000"/>
        </w:rPr>
        <w:t xml:space="preserve">ΧΡΗΜΑΤΟΔΟΤΗΣΗ ΠΡΑΞΗΣ </w:t>
      </w:r>
    </w:p>
    <w:p w:rsidR="00032703" w:rsidRPr="00AC2A27" w:rsidRDefault="002E45FF">
      <w:pPr>
        <w:numPr>
          <w:ilvl w:val="0"/>
          <w:numId w:val="26"/>
        </w:numPr>
        <w:spacing w:before="120" w:after="120" w:line="280" w:lineRule="atLeast"/>
        <w:jc w:val="both"/>
        <w:rPr>
          <w:rFonts w:cs="Arial"/>
          <w:color w:val="000000"/>
          <w:lang w:val="el-GR"/>
        </w:rPr>
      </w:pPr>
      <w:r w:rsidRPr="00AC2A27">
        <w:rPr>
          <w:rFonts w:cs="Arial"/>
          <w:color w:val="000000"/>
          <w:lang w:val="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032703" w:rsidRPr="00AC2A27" w:rsidRDefault="002E45FF">
      <w:pPr>
        <w:numPr>
          <w:ilvl w:val="0"/>
          <w:numId w:val="26"/>
        </w:numPr>
        <w:spacing w:before="120" w:after="120" w:line="280" w:lineRule="atLeast"/>
        <w:jc w:val="both"/>
        <w:rPr>
          <w:rFonts w:cs="Arial"/>
          <w:color w:val="000000"/>
          <w:lang w:val="el-GR"/>
        </w:rPr>
      </w:pPr>
      <w:r w:rsidRPr="00AC2A27">
        <w:rPr>
          <w:rFonts w:cs="Arial"/>
          <w:color w:val="000000"/>
          <w:lang w:val="el-GR"/>
        </w:rPr>
        <w:lastRenderedPageBreak/>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rsidR="00032703" w:rsidRPr="00AC2A27" w:rsidRDefault="002E45FF">
      <w:pPr>
        <w:numPr>
          <w:ilvl w:val="0"/>
          <w:numId w:val="26"/>
        </w:numPr>
        <w:spacing w:before="120" w:after="120" w:line="280" w:lineRule="atLeast"/>
        <w:jc w:val="both"/>
        <w:rPr>
          <w:rFonts w:cs="Arial"/>
          <w:color w:val="000000"/>
          <w:lang w:val="el-GR"/>
        </w:rPr>
      </w:pPr>
      <w:r w:rsidRPr="00AC2A27">
        <w:rPr>
          <w:rFonts w:cs="Arial"/>
          <w:color w:val="000000"/>
          <w:lang w:val="el-GR"/>
        </w:rPr>
        <w:t xml:space="preserve">Να υποβάλλει (εφόσον απαιτείται από τη φύση του έργου) στην Ειδική Υπηρεσία Διαχείρισης του Προγράμματος </w:t>
      </w:r>
      <w:r w:rsidRPr="00AC2A27">
        <w:rPr>
          <w:rFonts w:cs="Arial"/>
          <w:i/>
          <w:iCs/>
          <w:color w:val="0070C0"/>
          <w:lang w:val="el-GR"/>
        </w:rPr>
        <w:t>(ή εναλλακτικά στον ΕΦ</w:t>
      </w:r>
      <w:r w:rsidRPr="00AC2A27">
        <w:rPr>
          <w:rFonts w:cs="Arial"/>
          <w:color w:val="000000"/>
          <w:lang w:val="el-GR"/>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032703" w:rsidRDefault="002E45FF">
      <w:pPr>
        <w:numPr>
          <w:ilvl w:val="0"/>
          <w:numId w:val="42"/>
        </w:numPr>
        <w:spacing w:before="360" w:line="280" w:lineRule="atLeast"/>
        <w:jc w:val="both"/>
        <w:rPr>
          <w:rFonts w:cs="Arial"/>
          <w:b/>
          <w:bCs/>
          <w:color w:val="000000"/>
        </w:rPr>
      </w:pPr>
      <w:r>
        <w:rPr>
          <w:rFonts w:cs="Arial"/>
          <w:b/>
          <w:bCs/>
          <w:color w:val="000000"/>
        </w:rPr>
        <w:t xml:space="preserve">ΕΠΙΣΚΕΨΕΙΣ – ΕΠΑΛΗΘΕΥΣΕΙΣ – ΕΛΕΓΧΟΙ </w:t>
      </w:r>
    </w:p>
    <w:p w:rsidR="00032703" w:rsidRPr="00AC2A27" w:rsidRDefault="002E45FF">
      <w:pPr>
        <w:numPr>
          <w:ilvl w:val="0"/>
          <w:numId w:val="24"/>
        </w:numPr>
        <w:spacing w:before="120" w:after="120" w:line="280" w:lineRule="atLeast"/>
        <w:jc w:val="both"/>
        <w:rPr>
          <w:rFonts w:cs="Arial"/>
          <w:color w:val="000000"/>
          <w:lang w:val="el-GR"/>
        </w:rPr>
      </w:pPr>
      <w:r w:rsidRPr="00AC2A27">
        <w:rPr>
          <w:rFonts w:cs="Arial"/>
          <w:color w:val="000000"/>
          <w:lang w:val="el-GR"/>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rsidR="00032703" w:rsidRPr="00AC2A27" w:rsidRDefault="002E45FF">
      <w:pPr>
        <w:numPr>
          <w:ilvl w:val="0"/>
          <w:numId w:val="24"/>
        </w:numPr>
        <w:spacing w:before="120" w:after="120" w:line="280" w:lineRule="atLeast"/>
        <w:jc w:val="both"/>
        <w:rPr>
          <w:rFonts w:cs="Arial"/>
          <w:color w:val="000000"/>
          <w:lang w:val="el-GR"/>
        </w:rPr>
      </w:pPr>
      <w:r w:rsidRPr="00AC2A27">
        <w:rPr>
          <w:rFonts w:cs="Arial"/>
          <w:color w:val="000000"/>
          <w:lang w:val="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rsidR="00032703" w:rsidRDefault="002E45FF">
      <w:pPr>
        <w:numPr>
          <w:ilvl w:val="0"/>
          <w:numId w:val="42"/>
        </w:numPr>
        <w:spacing w:before="360" w:line="280" w:lineRule="atLeast"/>
        <w:jc w:val="both"/>
        <w:rPr>
          <w:rFonts w:cs="Arial"/>
          <w:b/>
          <w:bCs/>
          <w:color w:val="000000"/>
        </w:rPr>
      </w:pPr>
      <w:r>
        <w:rPr>
          <w:rFonts w:cs="Arial"/>
          <w:b/>
          <w:bCs/>
          <w:color w:val="000000"/>
        </w:rPr>
        <w:t xml:space="preserve">ΠΡΟΒΟΛΗ ΚΑΙ ΕΠΙΚΟΙΝΩΝΙΑ </w:t>
      </w:r>
    </w:p>
    <w:p w:rsidR="00032703" w:rsidRPr="00AC2A27" w:rsidRDefault="002E45FF">
      <w:pPr>
        <w:numPr>
          <w:ilvl w:val="0"/>
          <w:numId w:val="41"/>
        </w:numPr>
        <w:spacing w:before="120" w:after="120" w:line="280" w:lineRule="atLeast"/>
        <w:jc w:val="both"/>
        <w:rPr>
          <w:rFonts w:cs="Arial"/>
          <w:color w:val="000000"/>
          <w:lang w:val="el-GR"/>
        </w:rPr>
      </w:pPr>
      <w:r w:rsidRPr="00AC2A27">
        <w:rPr>
          <w:rFonts w:cs="Arial"/>
          <w:color w:val="000000"/>
          <w:lang w:val="el-GR"/>
        </w:rPr>
        <w:t xml:space="preserve">Να αποδέχεται τη συμπερίληψή του στον κατάλογο των πράξεων του Προγράμματος που δημοσιοποιεί η οικεία Ειδική Υπηρεσία Διαχείρισης </w:t>
      </w:r>
      <w:r w:rsidRPr="00AC2A27">
        <w:rPr>
          <w:rFonts w:cs="Arial"/>
          <w:i/>
          <w:iCs/>
          <w:color w:val="0000FF"/>
          <w:u w:val="single"/>
          <w:lang w:val="el-GR"/>
        </w:rPr>
        <w:t>(ή εναλλακτικά ο ΕΦ)</w:t>
      </w:r>
      <w:r w:rsidRPr="00AC2A27">
        <w:rPr>
          <w:rFonts w:cs="Arial"/>
          <w:color w:val="0070C0"/>
          <w:lang w:val="el-GR"/>
        </w:rPr>
        <w:t xml:space="preserve"> </w:t>
      </w:r>
      <w:r w:rsidRPr="00AC2A27">
        <w:rPr>
          <w:rFonts w:cs="Arial"/>
          <w:color w:val="000000"/>
          <w:lang w:val="el-GR"/>
        </w:rPr>
        <w:t xml:space="preserve">στην ιστοσελίδα που παρέχονται πληροφορίες για το Πρόγραμμα ή /και στη διαδικτυακή πύλη </w:t>
      </w:r>
      <w:hyperlink r:id="rId23" w:tgtFrame="_blank" w:history="1">
        <w:r>
          <w:rPr>
            <w:rFonts w:cs="Arial"/>
            <w:color w:val="0000FF"/>
            <w:u w:val="single"/>
          </w:rPr>
          <w:t>www</w:t>
        </w:r>
        <w:r w:rsidRPr="00AC2A27">
          <w:rPr>
            <w:rFonts w:cs="Arial"/>
            <w:color w:val="0000FF"/>
            <w:u w:val="single"/>
            <w:lang w:val="el-GR"/>
          </w:rPr>
          <w:t>.</w:t>
        </w:r>
        <w:r>
          <w:rPr>
            <w:rFonts w:cs="Arial"/>
            <w:color w:val="0000FF"/>
            <w:u w:val="single"/>
          </w:rPr>
          <w:t>espa</w:t>
        </w:r>
        <w:r w:rsidRPr="00AC2A27">
          <w:rPr>
            <w:rFonts w:cs="Arial"/>
            <w:color w:val="0000FF"/>
            <w:u w:val="single"/>
            <w:lang w:val="el-GR"/>
          </w:rPr>
          <w:t>.</w:t>
        </w:r>
        <w:r>
          <w:rPr>
            <w:rFonts w:cs="Arial"/>
            <w:color w:val="0000FF"/>
            <w:u w:val="single"/>
          </w:rPr>
          <w:t>gr</w:t>
        </w:r>
      </w:hyperlink>
      <w:r w:rsidRPr="00AC2A27">
        <w:rPr>
          <w:rFonts w:cs="Arial"/>
          <w:color w:val="000000"/>
          <w:lang w:val="el-GR"/>
        </w:rPr>
        <w:t xml:space="preserve">, κατά τα προβλεπόμενα στο άρθρο 49 του Καν. 1060/2021, και στον οποίο αναφέρονται: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η επωνυμία του δικαιούχου </w:t>
      </w:r>
      <w:r w:rsidRPr="00AC2A27">
        <w:rPr>
          <w:rFonts w:cs="Arial"/>
          <w:i/>
          <w:iCs/>
          <w:color w:val="000000"/>
          <w:lang w:val="el-GR"/>
        </w:rPr>
        <w:t>[και στην περίπτωση δημοσίων συμβάσεων η επωνυμία του αναδόχου], [και εάν ο δικαιούχος είναι φυσικό πρόσωπο το ονοματεπώνυμό του]</w:t>
      </w:r>
      <w:r w:rsidRPr="00AC2A27">
        <w:rPr>
          <w:rFonts w:cs="Arial"/>
          <w:color w:val="000000"/>
          <w:lang w:val="el-GR"/>
        </w:rPr>
        <w:t xml:space="preserve">,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ο τίτλος, ο σκοπός και τα αναμενόμενα ή πραγματικά επιτεύγματα της πράξης,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η ημερομηνία έναρξης της πράξης και η αναμενόμενη ή πραγματική ημερομηνία ολοκλήρωσή της,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το συνολικό κόστος της πράξης, το οικείο ταμείο και ο ειδικός στόχος, το ποσοστό ενωσιακής συγχρηματοδότησης,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η ένδειξη της τοποθεσίας ή ο γεωντοπισμός για την οικεία πράξη και τη συγκεκριμένη χώρα,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w:t>
      </w:r>
      <w:r w:rsidRPr="00AC2A27">
        <w:rPr>
          <w:rFonts w:cs="Arial"/>
          <w:i/>
          <w:iCs/>
          <w:color w:val="000000"/>
          <w:lang w:val="el-GR"/>
        </w:rPr>
        <w:t xml:space="preserve">η τοποθεσία του δικαιούχου εάν πρόκειται για κινητές μονάδες ή πράξεις που καλύπτουν πολλές τοποθεσίες] ή [την περιφέρεια επιπέδου </w:t>
      </w:r>
      <w:r>
        <w:rPr>
          <w:rFonts w:cs="Arial"/>
          <w:i/>
          <w:iCs/>
          <w:color w:val="000000"/>
        </w:rPr>
        <w:t>Nuts</w:t>
      </w:r>
      <w:r w:rsidRPr="00AC2A27">
        <w:rPr>
          <w:rFonts w:cs="Arial"/>
          <w:i/>
          <w:iCs/>
          <w:color w:val="000000"/>
          <w:lang w:val="el-GR"/>
        </w:rPr>
        <w:t xml:space="preserve"> 2 στην περίπτωση που ο δικαιούχος είναι φυσικό πρόσωπο],</w:t>
      </w:r>
      <w:r w:rsidRPr="00AC2A27">
        <w:rPr>
          <w:rFonts w:cs="Arial"/>
          <w:color w:val="000000"/>
          <w:lang w:val="el-GR"/>
        </w:rPr>
        <w:t xml:space="preserve"> </w:t>
      </w:r>
    </w:p>
    <w:p w:rsidR="00032703" w:rsidRPr="00AC2A27" w:rsidRDefault="002E45FF">
      <w:pPr>
        <w:numPr>
          <w:ilvl w:val="0"/>
          <w:numId w:val="32"/>
        </w:numPr>
        <w:spacing w:before="120" w:after="120" w:line="280" w:lineRule="atLeast"/>
        <w:jc w:val="both"/>
        <w:rPr>
          <w:rFonts w:cs="Arial"/>
          <w:color w:val="000000"/>
          <w:lang w:val="el-GR"/>
        </w:rPr>
      </w:pPr>
      <w:r w:rsidRPr="00AC2A27">
        <w:rPr>
          <w:rFonts w:cs="Arial"/>
          <w:color w:val="000000"/>
          <w:lang w:val="el-GR"/>
        </w:rPr>
        <w:t xml:space="preserve">τον τύπο της παρέμβασης για την πράξη σύμφωνα με το άρθρο 73 του Καν. 1060/2021. </w:t>
      </w:r>
    </w:p>
    <w:p w:rsidR="00032703" w:rsidRPr="00AC2A27" w:rsidRDefault="002E45FF">
      <w:pPr>
        <w:spacing w:after="120" w:line="280" w:lineRule="atLeast"/>
        <w:ind w:left="1248" w:right="136"/>
        <w:jc w:val="both"/>
        <w:rPr>
          <w:rFonts w:cs="Arial"/>
          <w:i/>
          <w:iCs/>
          <w:color w:val="000000"/>
          <w:lang w:val="el-GR"/>
        </w:rPr>
      </w:pPr>
      <w:r w:rsidRPr="00AC2A27">
        <w:rPr>
          <w:rFonts w:cs="Arial"/>
          <w:i/>
          <w:iCs/>
          <w:color w:val="000000"/>
          <w:lang w:val="el-GR"/>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rsidR="00032703" w:rsidRPr="00AC2A27" w:rsidRDefault="002E45FF">
      <w:pPr>
        <w:numPr>
          <w:ilvl w:val="0"/>
          <w:numId w:val="41"/>
        </w:numPr>
        <w:spacing w:before="120" w:after="120" w:line="280" w:lineRule="atLeast"/>
        <w:jc w:val="both"/>
        <w:rPr>
          <w:rFonts w:cs="Arial"/>
          <w:color w:val="000000"/>
          <w:lang w:val="el-GR"/>
        </w:rPr>
      </w:pPr>
      <w:r w:rsidRPr="00AC2A27">
        <w:rPr>
          <w:rFonts w:cs="Arial"/>
          <w:color w:val="000000"/>
          <w:lang w:val="el-GR"/>
        </w:rPr>
        <w:t xml:space="preserve">Να λαμβάνει όλα τα μέτρα προβολής και επικοινωνίας  που προβλέπονται στο άρθρο 50  του Κανονισμού 1060/2021 και ειδικότερα: </w:t>
      </w:r>
    </w:p>
    <w:p w:rsidR="00032703" w:rsidRPr="00AC2A27" w:rsidRDefault="002E45FF">
      <w:pPr>
        <w:spacing w:after="120" w:line="280" w:lineRule="atLeast"/>
        <w:ind w:left="1248" w:right="136" w:hanging="425"/>
        <w:jc w:val="both"/>
        <w:rPr>
          <w:rFonts w:cs="Arial"/>
          <w:color w:val="000000"/>
          <w:lang w:val="el-GR"/>
        </w:rPr>
      </w:pPr>
      <w:r w:rsidRPr="00AC2A27">
        <w:rPr>
          <w:rFonts w:cs="Arial"/>
          <w:color w:val="000000"/>
          <w:lang w:val="el-GR"/>
        </w:rPr>
        <w:t xml:space="preserve">α) </w:t>
      </w:r>
      <w:r w:rsidRPr="00AC2A27">
        <w:rPr>
          <w:rFonts w:cs="Arial"/>
          <w:color w:val="000000"/>
          <w:lang w:val="el-GR"/>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rsidR="00032703" w:rsidRPr="00AC2A27" w:rsidRDefault="002E45FF">
      <w:pPr>
        <w:spacing w:after="120" w:line="280" w:lineRule="atLeast"/>
        <w:ind w:left="1248" w:right="136" w:hanging="425"/>
        <w:jc w:val="both"/>
        <w:rPr>
          <w:rFonts w:cs="Arial"/>
          <w:color w:val="000000"/>
          <w:lang w:val="el-GR"/>
        </w:rPr>
      </w:pPr>
      <w:r w:rsidRPr="00AC2A27">
        <w:rPr>
          <w:rFonts w:cs="Arial"/>
          <w:color w:val="000000"/>
          <w:lang w:val="el-GR"/>
        </w:rPr>
        <w:t xml:space="preserve">β) </w:t>
      </w:r>
      <w:r w:rsidRPr="00AC2A27">
        <w:rPr>
          <w:rFonts w:cs="Arial"/>
          <w:color w:val="000000"/>
          <w:lang w:val="el-GR"/>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color w:val="000000"/>
          <w:lang w:val="el-GR"/>
        </w:rPr>
        <w:lastRenderedPageBreak/>
        <w:t xml:space="preserve">γ) </w:t>
      </w:r>
      <w:r w:rsidRPr="00AC2A27">
        <w:rPr>
          <w:rFonts w:cs="Arial"/>
          <w:color w:val="000000"/>
          <w:lang w:val="el-GR"/>
        </w:rPr>
        <w:tab/>
      </w:r>
      <w:r w:rsidRPr="00AC2A27">
        <w:rPr>
          <w:rFonts w:cs="Arial"/>
          <w:i/>
          <w:iCs/>
          <w:color w:val="000000"/>
          <w:lang w:val="el-GR"/>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rsidR="00032703" w:rsidRPr="00AC2A27" w:rsidRDefault="002E45FF">
      <w:pPr>
        <w:numPr>
          <w:ilvl w:val="0"/>
          <w:numId w:val="39"/>
        </w:numPr>
        <w:spacing w:before="120" w:after="120" w:line="280" w:lineRule="atLeast"/>
        <w:jc w:val="both"/>
        <w:rPr>
          <w:rFonts w:cs="Arial"/>
          <w:i/>
          <w:iCs/>
          <w:color w:val="000000"/>
          <w:lang w:val="el-GR"/>
        </w:rPr>
      </w:pPr>
      <w:r w:rsidRPr="00AC2A27">
        <w:rPr>
          <w:rFonts w:cs="Arial"/>
          <w:i/>
          <w:iCs/>
          <w:color w:val="000000"/>
          <w:lang w:val="el-GR"/>
        </w:rPr>
        <w:t xml:space="preserve">που στηρίζονται από το ΕΤΠΑ και το Ταμείο Συνοχής των οποίων το συνολικό κόστος υπερβαίνει τα 500.000 ευρώ, </w:t>
      </w:r>
    </w:p>
    <w:p w:rsidR="00032703" w:rsidRPr="00AC2A27" w:rsidRDefault="002E45FF">
      <w:pPr>
        <w:numPr>
          <w:ilvl w:val="0"/>
          <w:numId w:val="39"/>
        </w:numPr>
        <w:spacing w:before="120" w:after="120" w:line="280" w:lineRule="atLeast"/>
        <w:jc w:val="both"/>
        <w:rPr>
          <w:rFonts w:cs="Arial"/>
          <w:i/>
          <w:iCs/>
          <w:color w:val="000000"/>
          <w:lang w:val="el-GR"/>
        </w:rPr>
      </w:pPr>
      <w:r w:rsidRPr="00AC2A27">
        <w:rPr>
          <w:rFonts w:cs="Arial"/>
          <w:i/>
          <w:iCs/>
          <w:color w:val="000000"/>
          <w:lang w:val="el-GR"/>
        </w:rPr>
        <w:t>πράξεις που στηρίζονται από το ΕΚΤ+ το ΤΔΜ, το ΕΤΘΑΥ, το ΤΕΑ ή το ΜΔΣΘ, των οποίων το συνολικό κόστος υπερβαίνει τα 100.000 ευρώ.</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i/>
          <w:iCs/>
          <w:color w:val="000000"/>
          <w:lang w:val="el-GR"/>
        </w:rPr>
        <w:t xml:space="preserve"> </w:t>
      </w:r>
      <w:r w:rsidRPr="00AC2A27">
        <w:rPr>
          <w:rFonts w:cs="Arial"/>
          <w:i/>
          <w:iCs/>
          <w:color w:val="000000"/>
          <w:lang w:val="el-GR"/>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color w:val="000000"/>
          <w:lang w:val="el-GR"/>
        </w:rPr>
        <w:t xml:space="preserve">δ) </w:t>
      </w:r>
      <w:r w:rsidRPr="00AC2A27">
        <w:rPr>
          <w:rFonts w:cs="Arial"/>
          <w:color w:val="000000"/>
          <w:lang w:val="el-GR"/>
        </w:rPr>
        <w:tab/>
      </w:r>
      <w:r w:rsidRPr="00AC2A27">
        <w:rPr>
          <w:rFonts w:cs="Arial"/>
          <w:i/>
          <w:iCs/>
          <w:color w:val="000000"/>
          <w:lang w:val="el-GR"/>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color w:val="000000"/>
          <w:lang w:val="el-GR"/>
        </w:rPr>
        <w:t xml:space="preserve">ε) </w:t>
      </w:r>
      <w:r w:rsidRPr="00AC2A27">
        <w:rPr>
          <w:rFonts w:cs="Arial"/>
          <w:color w:val="000000"/>
          <w:lang w:val="el-GR"/>
        </w:rPr>
        <w:tab/>
      </w:r>
      <w:r w:rsidRPr="00AC2A27">
        <w:rPr>
          <w:rFonts w:cs="Arial"/>
          <w:i/>
          <w:iCs/>
          <w:color w:val="000000"/>
          <w:lang w:val="el-GR"/>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color w:val="000000"/>
          <w:lang w:val="el-GR"/>
        </w:rPr>
        <w:t>στ)</w:t>
      </w:r>
      <w:r w:rsidRPr="00AC2A27">
        <w:rPr>
          <w:rFonts w:cs="Arial"/>
          <w:color w:val="000000"/>
          <w:lang w:val="el-GR"/>
        </w:rPr>
        <w:tab/>
      </w:r>
      <w:r w:rsidRPr="00AC2A27">
        <w:rPr>
          <w:rFonts w:cs="Arial"/>
          <w:i/>
          <w:iCs/>
          <w:color w:val="000000"/>
          <w:lang w:val="el-GR"/>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color w:val="000000"/>
          <w:lang w:val="el-GR"/>
        </w:rPr>
        <w:t>ζ)</w:t>
      </w:r>
      <w:r w:rsidRPr="00AC2A27">
        <w:rPr>
          <w:rFonts w:cs="Arial"/>
          <w:color w:val="000000"/>
          <w:lang w:val="el-GR"/>
        </w:rPr>
        <w:tab/>
      </w:r>
      <w:r w:rsidRPr="00AC2A27">
        <w:rPr>
          <w:rFonts w:cs="Arial"/>
          <w:i/>
          <w:iCs/>
          <w:color w:val="000000"/>
          <w:lang w:val="el-GR"/>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i/>
          <w:iCs/>
          <w:color w:val="000000"/>
          <w:lang w:val="el-GR"/>
        </w:rPr>
        <w:t>η)</w:t>
      </w:r>
      <w:r w:rsidRPr="00AC2A27">
        <w:rPr>
          <w:rFonts w:cs="Arial"/>
          <w:i/>
          <w:iCs/>
          <w:color w:val="000000"/>
          <w:lang w:val="el-GR"/>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032703" w:rsidRPr="00AC2A27" w:rsidRDefault="002E45FF">
      <w:pPr>
        <w:spacing w:after="120" w:line="280" w:lineRule="atLeast"/>
        <w:ind w:left="1248" w:right="136" w:hanging="425"/>
        <w:jc w:val="both"/>
        <w:rPr>
          <w:rFonts w:cs="Arial"/>
          <w:i/>
          <w:iCs/>
          <w:color w:val="000000"/>
          <w:lang w:val="el-GR"/>
        </w:rPr>
      </w:pPr>
      <w:r w:rsidRPr="00AC2A27">
        <w:rPr>
          <w:rFonts w:cs="Arial"/>
          <w:i/>
          <w:iCs/>
          <w:color w:val="000000"/>
          <w:lang w:val="el-GR"/>
        </w:rPr>
        <w:t>θ) 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w:t>
      </w:r>
      <w:r w:rsidRPr="00AC2A27">
        <w:rPr>
          <w:rFonts w:cs="Arial"/>
          <w:color w:val="000000"/>
          <w:lang w:val="el-GR"/>
        </w:rPr>
        <w:t xml:space="preserve"> </w:t>
      </w:r>
      <w:r w:rsidRPr="00AC2A27">
        <w:rPr>
          <w:rFonts w:cs="Arial"/>
          <w:i/>
          <w:iCs/>
          <w:color w:val="000000"/>
          <w:lang w:val="el-GR"/>
        </w:rPr>
        <w:t xml:space="preserve">για να είναι εφικτή η έγκαιρη ενημέρωση του </w:t>
      </w:r>
      <w:r>
        <w:rPr>
          <w:rFonts w:cs="Arial"/>
          <w:i/>
          <w:iCs/>
          <w:color w:val="000000"/>
        </w:rPr>
        <w:t>site</w:t>
      </w:r>
      <w:r w:rsidRPr="00AC2A27">
        <w:rPr>
          <w:rFonts w:cs="Arial"/>
          <w:i/>
          <w:iCs/>
          <w:color w:val="000000"/>
          <w:lang w:val="el-GR"/>
        </w:rPr>
        <w:t xml:space="preserve"> του ΕΣΠΑ από το ΟΠΣ.</w:t>
      </w:r>
    </w:p>
    <w:p w:rsidR="00032703" w:rsidRPr="00AC2A27" w:rsidRDefault="002E45FF">
      <w:pPr>
        <w:numPr>
          <w:ilvl w:val="0"/>
          <w:numId w:val="42"/>
        </w:numPr>
        <w:spacing w:before="360" w:line="280" w:lineRule="atLeast"/>
        <w:jc w:val="both"/>
        <w:rPr>
          <w:rFonts w:cs="Arial"/>
          <w:b/>
          <w:bCs/>
          <w:color w:val="000000"/>
          <w:lang w:val="el-GR"/>
        </w:rPr>
      </w:pPr>
      <w:r w:rsidRPr="00AC2A27">
        <w:rPr>
          <w:rFonts w:cs="Arial"/>
          <w:b/>
          <w:bCs/>
          <w:color w:val="000000"/>
          <w:lang w:val="el-GR"/>
        </w:rPr>
        <w:t xml:space="preserve">ΤΗΡΗΣΗ ΣΤΟΙΧΕΙΩΝ ΚΑΙ ΔΙΚΑΙΟΛΟΓΗΤΙΚΩΝ ΑΠΟ ΔΙΚΑΙΟΥΧΟΥΣ </w:t>
      </w:r>
    </w:p>
    <w:p w:rsidR="00032703" w:rsidRPr="00AC2A27" w:rsidRDefault="002E45FF">
      <w:pPr>
        <w:numPr>
          <w:ilvl w:val="0"/>
          <w:numId w:val="40"/>
        </w:numPr>
        <w:spacing w:before="120" w:after="120" w:line="280" w:lineRule="atLeast"/>
        <w:jc w:val="both"/>
        <w:rPr>
          <w:rFonts w:cs="Arial"/>
          <w:color w:val="000000"/>
          <w:lang w:val="el-GR"/>
        </w:rPr>
      </w:pPr>
      <w:r w:rsidRPr="00AC2A27">
        <w:rPr>
          <w:rFonts w:cs="Arial"/>
          <w:color w:val="000000"/>
          <w:lang w:val="el-GR"/>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032703" w:rsidRPr="00AC2A27" w:rsidRDefault="002E45FF">
      <w:pPr>
        <w:numPr>
          <w:ilvl w:val="0"/>
          <w:numId w:val="40"/>
        </w:numPr>
        <w:spacing w:before="120" w:after="120" w:line="280" w:lineRule="atLeast"/>
        <w:jc w:val="both"/>
        <w:rPr>
          <w:rFonts w:cs="Arial"/>
          <w:color w:val="000000"/>
          <w:lang w:val="el-GR"/>
        </w:rPr>
      </w:pPr>
      <w:r w:rsidRPr="00AC2A27">
        <w:rPr>
          <w:rFonts w:cs="Arial"/>
          <w:color w:val="000000"/>
          <w:lang w:val="el-GR"/>
        </w:rPr>
        <w:t xml:space="preserve">Να κοινοποιεί στην αρμόδια Ειδική Υπηρεσία Διαχείρισης του Προγράμματος (ή εναλλακτικά στον ΕΦ) το έντυπο Ε.Ι.1_7 «Κατάλογος εγγράφων για την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032703" w:rsidRPr="00AC2A27" w:rsidRDefault="002E45FF">
      <w:pPr>
        <w:numPr>
          <w:ilvl w:val="0"/>
          <w:numId w:val="40"/>
        </w:numPr>
        <w:spacing w:before="120" w:after="120" w:line="280" w:lineRule="atLeast"/>
        <w:jc w:val="both"/>
        <w:rPr>
          <w:rFonts w:cs="Arial"/>
          <w:i/>
          <w:iCs/>
          <w:color w:val="000000"/>
          <w:lang w:val="el-GR"/>
        </w:rPr>
      </w:pPr>
      <w:r w:rsidRPr="00AC2A27">
        <w:rPr>
          <w:rFonts w:cs="Arial"/>
          <w:i/>
          <w:iCs/>
          <w:color w:val="000000"/>
          <w:lang w:val="el-GR"/>
        </w:rPr>
        <w:lastRenderedPageBreak/>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 </w:t>
      </w:r>
      <w:r w:rsidRPr="00AC2A27">
        <w:rPr>
          <w:rFonts w:cs="Arial"/>
          <w:i/>
          <w:iCs/>
          <w:color w:val="0070C0"/>
          <w:lang w:val="el-GR"/>
        </w:rPr>
        <w:t>(ή εναλλακτικά τον ΕΦ)</w:t>
      </w:r>
      <w:r w:rsidRPr="00AC2A27">
        <w:rPr>
          <w:rFonts w:cs="Arial"/>
          <w:i/>
          <w:iCs/>
          <w:color w:val="000000"/>
          <w:lang w:val="el-GR"/>
        </w:rPr>
        <w:t>]</w:t>
      </w:r>
    </w:p>
    <w:p w:rsidR="00032703" w:rsidRPr="00AC2A27" w:rsidRDefault="002E45FF">
      <w:pPr>
        <w:numPr>
          <w:ilvl w:val="0"/>
          <w:numId w:val="40"/>
        </w:numPr>
        <w:spacing w:before="120" w:after="120" w:line="280" w:lineRule="atLeast"/>
        <w:jc w:val="both"/>
        <w:rPr>
          <w:rFonts w:cs="Arial"/>
          <w:i/>
          <w:iCs/>
          <w:color w:val="000000"/>
          <w:lang w:val="el-GR"/>
        </w:rPr>
      </w:pPr>
      <w:r w:rsidRPr="00AC2A27">
        <w:rPr>
          <w:rFonts w:cs="Arial"/>
          <w:i/>
          <w:iCs/>
          <w:color w:val="000000"/>
          <w:lang w:val="el-GR"/>
        </w:rPr>
        <w:t xml:space="preserve">[Να τηρεί τις ακόλουθες μακροχρόνιες δεσμεύσεις, προκειμένου οι πράξεις να διατηρήσουν το δικαίωμα της συνεισφοράς των Ταμείων: </w:t>
      </w:r>
    </w:p>
    <w:p w:rsidR="00032703" w:rsidRPr="00AC2A27" w:rsidRDefault="002E45FF">
      <w:pPr>
        <w:spacing w:after="120" w:line="280" w:lineRule="atLeast"/>
        <w:ind w:left="1107" w:right="134" w:hanging="284"/>
        <w:jc w:val="both"/>
        <w:rPr>
          <w:rFonts w:cs="Arial"/>
          <w:i/>
          <w:iCs/>
          <w:color w:val="000000"/>
          <w:lang w:val="el-GR"/>
        </w:rPr>
      </w:pPr>
      <w:r w:rsidRPr="00AC2A27">
        <w:rPr>
          <w:rFonts w:cs="Arial"/>
          <w:i/>
          <w:iCs/>
          <w:color w:val="000000"/>
          <w:lang w:val="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032703" w:rsidRPr="00AC2A27" w:rsidRDefault="002E45FF">
      <w:pPr>
        <w:numPr>
          <w:ilvl w:val="0"/>
          <w:numId w:val="43"/>
        </w:numPr>
        <w:spacing w:before="120" w:after="120" w:line="280" w:lineRule="atLeast"/>
        <w:jc w:val="both"/>
        <w:rPr>
          <w:rFonts w:cs="Arial"/>
          <w:i/>
          <w:iCs/>
          <w:color w:val="000000"/>
          <w:lang w:val="el-GR"/>
        </w:rPr>
      </w:pPr>
      <w:r w:rsidRPr="00AC2A27">
        <w:rPr>
          <w:rFonts w:cs="Arial"/>
          <w:i/>
          <w:iCs/>
          <w:color w:val="000000"/>
          <w:lang w:val="el-GR"/>
        </w:rPr>
        <w:t>παύση ή μετεγκατάσταση μιας παραγωγικής δραστηριότητας εκτός της περιοχής προγράμματος</w:t>
      </w:r>
    </w:p>
    <w:p w:rsidR="00032703" w:rsidRPr="00AC2A27" w:rsidRDefault="002E45FF">
      <w:pPr>
        <w:numPr>
          <w:ilvl w:val="0"/>
          <w:numId w:val="43"/>
        </w:numPr>
        <w:spacing w:before="120" w:after="120" w:line="280" w:lineRule="atLeast"/>
        <w:jc w:val="both"/>
        <w:rPr>
          <w:rFonts w:cs="Arial"/>
          <w:i/>
          <w:iCs/>
          <w:color w:val="000000"/>
          <w:lang w:val="el-GR"/>
        </w:rPr>
      </w:pPr>
      <w:r w:rsidRPr="00AC2A27">
        <w:rPr>
          <w:rFonts w:cs="Arial"/>
          <w:i/>
          <w:iCs/>
          <w:color w:val="000000"/>
          <w:lang w:val="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032703" w:rsidRPr="00AC2A27" w:rsidRDefault="002E45FF">
      <w:pPr>
        <w:numPr>
          <w:ilvl w:val="0"/>
          <w:numId w:val="43"/>
        </w:numPr>
        <w:spacing w:before="120" w:after="120" w:line="280" w:lineRule="atLeast"/>
        <w:jc w:val="both"/>
        <w:rPr>
          <w:rFonts w:cs="Arial"/>
          <w:i/>
          <w:iCs/>
          <w:color w:val="000000"/>
          <w:lang w:val="el-GR"/>
        </w:rPr>
      </w:pPr>
      <w:r w:rsidRPr="00AC2A27">
        <w:rPr>
          <w:rFonts w:cs="Arial"/>
          <w:i/>
          <w:iCs/>
          <w:color w:val="000000"/>
          <w:lang w:val="el-GR"/>
        </w:rPr>
        <w:t>ουσιαστική μεταβολή που επηρεάζει τη φύση, τους στόχους ή την εφαρμογή των όρων που θα μπορούσαν να υπονομεύσουν τους αρχικούς στόχους.</w:t>
      </w:r>
    </w:p>
    <w:p w:rsidR="00032703" w:rsidRPr="00AC2A27" w:rsidRDefault="002E45FF">
      <w:pPr>
        <w:spacing w:after="120" w:line="280" w:lineRule="atLeast"/>
        <w:ind w:left="1107" w:right="134" w:hanging="284"/>
        <w:jc w:val="both"/>
        <w:rPr>
          <w:rFonts w:cs="Arial"/>
          <w:i/>
          <w:iCs/>
          <w:color w:val="000000"/>
          <w:lang w:val="el-GR"/>
        </w:rPr>
      </w:pPr>
      <w:r w:rsidRPr="00AC2A27">
        <w:rPr>
          <w:rFonts w:cs="Arial"/>
          <w:i/>
          <w:iCs/>
          <w:color w:val="000000"/>
          <w:lang w:val="el-GR"/>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rsidR="00032703" w:rsidRPr="00AC2A27" w:rsidRDefault="002E45FF">
      <w:pPr>
        <w:spacing w:after="120" w:line="280" w:lineRule="atLeast"/>
        <w:ind w:left="823" w:right="134"/>
        <w:jc w:val="both"/>
        <w:rPr>
          <w:rFonts w:cs="Arial"/>
          <w:i/>
          <w:iCs/>
          <w:color w:val="000000"/>
          <w:lang w:val="el-GR"/>
        </w:rPr>
      </w:pPr>
      <w:r w:rsidRPr="00AC2A27">
        <w:rPr>
          <w:rFonts w:cs="Arial"/>
          <w:i/>
          <w:iCs/>
          <w:color w:val="000000"/>
          <w:lang w:val="el-GR"/>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rsidR="00032703" w:rsidRDefault="002E45FF">
      <w:pPr>
        <w:numPr>
          <w:ilvl w:val="0"/>
          <w:numId w:val="29"/>
        </w:numPr>
        <w:spacing w:before="360" w:after="120" w:line="280" w:lineRule="atLeast"/>
        <w:jc w:val="both"/>
        <w:rPr>
          <w:rFonts w:cs="Arial"/>
          <w:b/>
          <w:bCs/>
          <w:color w:val="000000"/>
        </w:rPr>
      </w:pPr>
      <w:r>
        <w:rPr>
          <w:rFonts w:cs="Arial"/>
          <w:b/>
          <w:bCs/>
          <w:color w:val="000000"/>
        </w:rPr>
        <w:t>ΕΙΔΙΚΟΙ ΟΡΟΙ</w:t>
      </w:r>
    </w:p>
    <w:p w:rsidR="00032703" w:rsidRDefault="002E45FF">
      <w:pPr>
        <w:ind w:left="540" w:right="108"/>
        <w:rPr>
          <w:rFonts w:cs="Arial"/>
          <w:color w:val="000000"/>
        </w:rPr>
      </w:pPr>
      <w:r>
        <w:rPr>
          <w:rFonts w:cs="Arial"/>
          <w:color w:val="000000"/>
        </w:rPr>
        <w:t xml:space="preserve"> </w:t>
      </w:r>
    </w:p>
    <w:p w:rsidR="00032703" w:rsidRDefault="00032703">
      <w:pPr>
        <w:ind w:left="823" w:right="108"/>
        <w:rPr>
          <w:rFonts w:cs="Arial"/>
          <w:color w:val="000000"/>
        </w:rPr>
      </w:pPr>
    </w:p>
    <w:p w:rsidR="00032703" w:rsidRDefault="00032703">
      <w:pPr>
        <w:ind w:left="823" w:right="108"/>
        <w:rPr>
          <w:rFonts w:cs="Arial"/>
          <w:color w:val="000000"/>
        </w:rPr>
      </w:pPr>
    </w:p>
    <w:p w:rsidR="00032703" w:rsidRDefault="00032703">
      <w:pPr>
        <w:sectPr w:rsidR="00032703">
          <w:headerReference w:type="default" r:id="rId24"/>
          <w:footerReference w:type="default" r:id="rId25"/>
          <w:headerReference w:type="first" r:id="rId26"/>
          <w:footerReference w:type="first" r:id="rId27"/>
          <w:pgSz w:w="11900" w:h="16820"/>
          <w:pgMar w:top="560" w:right="680" w:bottom="660" w:left="680" w:header="284" w:footer="113" w:gutter="0"/>
          <w:cols w:space="720"/>
          <w:noEndnote/>
          <w:titlePg/>
        </w:sectPr>
      </w:pPr>
    </w:p>
    <w:p w:rsidR="00032703" w:rsidRDefault="002E45FF">
      <w:pPr>
        <w:ind w:left="114" w:right="108"/>
        <w:rPr>
          <w:rFonts w:cs="Arial"/>
          <w:b/>
          <w:bCs/>
          <w:color w:val="000000"/>
        </w:rPr>
      </w:pPr>
      <w:r>
        <w:rPr>
          <w:rFonts w:cs="Arial"/>
          <w:b/>
          <w:bCs/>
          <w:color w:val="000000"/>
        </w:rPr>
        <w:lastRenderedPageBreak/>
        <w:t>ΠΑΡΑΡΤΗΜΑ 3</w:t>
      </w:r>
    </w:p>
    <w:p w:rsidR="00032703" w:rsidRDefault="00032703">
      <w:pPr>
        <w:ind w:left="114" w:right="108"/>
        <w:rPr>
          <w:rFonts w:cs="Arial"/>
          <w:color w:val="000000"/>
        </w:rPr>
      </w:pPr>
    </w:p>
    <w:p w:rsidR="00032703" w:rsidRPr="00AC2A27" w:rsidRDefault="002E45FF">
      <w:pPr>
        <w:spacing w:before="120" w:after="120"/>
        <w:ind w:left="114" w:right="134"/>
        <w:jc w:val="both"/>
        <w:rPr>
          <w:rFonts w:cs="Arial"/>
          <w:i/>
          <w:iCs/>
          <w:color w:val="000000"/>
          <w:lang w:val="el-GR"/>
        </w:rPr>
      </w:pPr>
      <w:r w:rsidRPr="00AC2A27">
        <w:rPr>
          <w:rFonts w:cs="Arial"/>
          <w:b/>
          <w:bCs/>
          <w:color w:val="000000"/>
          <w:lang w:val="el-GR"/>
        </w:rPr>
        <w:t xml:space="preserve">ΕΠΙΠΡΟΣΘΕΤΑ ΣΤΟΙΧΕΙΑ ΠΡΟΣΚΛΗΣΗΣ </w:t>
      </w:r>
      <w:r w:rsidRPr="00AC2A27">
        <w:rPr>
          <w:rFonts w:cs="Arial"/>
          <w:i/>
          <w:iCs/>
          <w:color w:val="000000"/>
          <w:lang w:val="el-GR"/>
        </w:rPr>
        <w:t xml:space="preserve"> </w:t>
      </w:r>
    </w:p>
    <w:tbl>
      <w:tblPr>
        <w:tblW w:w="0" w:type="auto"/>
        <w:jc w:val="center"/>
        <w:tblLayout w:type="fixed"/>
        <w:tblCellMar>
          <w:left w:w="0" w:type="dxa"/>
          <w:right w:w="0" w:type="dxa"/>
        </w:tblCellMar>
        <w:tblLook w:val="04A0" w:firstRow="1" w:lastRow="0" w:firstColumn="1" w:lastColumn="0" w:noHBand="0" w:noVBand="1"/>
      </w:tblPr>
      <w:tblGrid>
        <w:gridCol w:w="7315"/>
        <w:gridCol w:w="2607"/>
      </w:tblGrid>
      <w:tr w:rsidR="00032703">
        <w:trPr>
          <w:cantSplit/>
          <w:jc w:val="center"/>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431" w:right="108"/>
              <w:rPr>
                <w:rFonts w:cs="Arial"/>
                <w:color w:val="000000"/>
              </w:rPr>
            </w:pPr>
            <w:r>
              <w:rPr>
                <w:rFonts w:cs="Arial"/>
                <w:color w:val="000000"/>
              </w:rPr>
              <w:t>Η ΠΡΟΣΚΛΗΣΗ ΑΦΟΡΑ:</w:t>
            </w:r>
          </w:p>
        </w:tc>
      </w:tr>
      <w:tr w:rsidR="00032703" w:rsidRPr="00B20F41">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Lines/>
              <w:spacing w:before="60" w:after="60"/>
              <w:ind w:left="233" w:right="108"/>
              <w:rPr>
                <w:rFonts w:cs="Arial"/>
                <w:color w:val="000000"/>
                <w:lang w:val="el-GR"/>
              </w:rPr>
            </w:pPr>
            <w:r w:rsidRPr="00AC2A27">
              <w:rPr>
                <w:rFonts w:cs="Arial"/>
                <w:color w:val="000000"/>
                <w:lang w:val="el-GR"/>
              </w:rPr>
              <w:t>1.   ΔΙΑΠΕΡΙΦΕΡΕΙΑΚΕΣ, ΔΙΑΣΥΝΟΡΙΑΚΕΣ ΚΑΙ ΔΙΑΚΡΑΤΙΚΕΣ ΔΡΑΣΕΙΣ</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032703">
            <w:pPr>
              <w:keepLines/>
              <w:ind w:left="108" w:right="108"/>
              <w:jc w:val="center"/>
              <w:rPr>
                <w:lang w:val="el-GR"/>
              </w:rPr>
            </w:pPr>
          </w:p>
        </w:tc>
      </w:tr>
      <w:tr w:rsidR="00032703">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234" w:right="108"/>
              <w:rPr>
                <w:rFonts w:cs="Arial"/>
                <w:color w:val="000000"/>
              </w:rPr>
            </w:pPr>
            <w:r>
              <w:rPr>
                <w:rFonts w:cs="Arial"/>
                <w:color w:val="000000"/>
              </w:rPr>
              <w:t>2.   ΧΡΗΜΑΤΟΔΟΤΙΚΑ ΜΕΣΑ (ναι/όχι)</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108" w:right="108"/>
              <w:jc w:val="center"/>
              <w:rPr>
                <w:rFonts w:cs="Arial"/>
                <w:color w:val="000000"/>
              </w:rPr>
            </w:pPr>
            <w:r>
              <w:rPr>
                <w:rFonts w:cs="Arial"/>
                <w:color w:val="000000"/>
              </w:rPr>
              <w:t>OXI</w:t>
            </w:r>
          </w:p>
        </w:tc>
      </w:tr>
      <w:tr w:rsidR="00032703">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Lines/>
              <w:spacing w:before="60"/>
              <w:ind w:left="517" w:right="108" w:hanging="284"/>
              <w:rPr>
                <w:rFonts w:cs="Arial"/>
                <w:color w:val="000000"/>
                <w:lang w:val="el-GR"/>
              </w:rPr>
            </w:pPr>
            <w:r w:rsidRPr="00AC2A27">
              <w:rPr>
                <w:rFonts w:cs="Arial"/>
                <w:color w:val="000000"/>
                <w:lang w:val="el-GR"/>
              </w:rPr>
              <w:t xml:space="preserve">3.   Έχει άμεσα ωφελούμενους ΕΚΤ+ / ΤΔΜ (ΝΑΙ/ΟΧΙ) </w:t>
            </w:r>
          </w:p>
          <w:p w:rsidR="00032703" w:rsidRPr="00AC2A27" w:rsidRDefault="002E45FF">
            <w:pPr>
              <w:keepLines/>
              <w:spacing w:after="60"/>
              <w:ind w:left="517" w:right="108"/>
              <w:rPr>
                <w:rFonts w:cs="Arial"/>
                <w:color w:val="000000"/>
                <w:lang w:val="el-GR"/>
              </w:rPr>
            </w:pPr>
            <w:r w:rsidRPr="00AC2A27">
              <w:rPr>
                <w:rFonts w:cs="Arial"/>
                <w:color w:val="000000"/>
                <w:lang w:val="el-GR"/>
              </w:rPr>
              <w:t>(αν «Ναι» η μέθοδος συλλογής – το πρότυπο απογραφικό)</w:t>
            </w:r>
          </w:p>
          <w:p w:rsidR="00032703" w:rsidRDefault="002E45FF">
            <w:pPr>
              <w:keepLines/>
              <w:spacing w:after="60"/>
              <w:ind w:left="517" w:right="108"/>
              <w:rPr>
                <w:rFonts w:cs="Arial"/>
                <w:color w:val="000000"/>
              </w:rPr>
            </w:pPr>
            <w:r>
              <w:rPr>
                <w:rFonts w:cs="Arial"/>
                <w:color w:val="000000"/>
              </w:rPr>
              <w:t>Προθεσμία υποβολής (ημέρες)</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108" w:right="108"/>
              <w:jc w:val="center"/>
              <w:rPr>
                <w:rFonts w:cs="Arial"/>
                <w:color w:val="000000"/>
              </w:rPr>
            </w:pPr>
            <w:r>
              <w:rPr>
                <w:rFonts w:cs="Arial"/>
                <w:color w:val="000000"/>
              </w:rPr>
              <w:t>OXI</w:t>
            </w:r>
          </w:p>
        </w:tc>
      </w:tr>
      <w:tr w:rsidR="00032703">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233" w:right="108"/>
              <w:rPr>
                <w:rFonts w:cs="Arial"/>
                <w:color w:val="000000"/>
              </w:rPr>
            </w:pPr>
            <w:r w:rsidRPr="00AC2A27">
              <w:rPr>
                <w:rFonts w:cs="Arial"/>
                <w:color w:val="000000"/>
                <w:lang w:val="el-GR"/>
              </w:rPr>
              <w:t xml:space="preserve">4.   ΠΡΑΞΗ ΠΟΥ ΕΜΠΙΠΤΕΙ ΣΤΟ ΑΡΘΡΟ 94 του Καν. </w:t>
            </w:r>
            <w:r>
              <w:rPr>
                <w:rFonts w:cs="Arial"/>
                <w:color w:val="000000"/>
              </w:rPr>
              <w:t>(ΕΕ) 2021/1060 (ΝΑΙ/ΟΧΙ)</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108" w:right="108"/>
              <w:jc w:val="center"/>
              <w:rPr>
                <w:rFonts w:cs="Arial"/>
                <w:color w:val="000000"/>
              </w:rPr>
            </w:pPr>
            <w:r>
              <w:rPr>
                <w:rFonts w:cs="Arial"/>
                <w:color w:val="000000"/>
              </w:rPr>
              <w:t>OXI</w:t>
            </w:r>
          </w:p>
        </w:tc>
      </w:tr>
      <w:tr w:rsidR="00032703">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233" w:right="108"/>
              <w:rPr>
                <w:rFonts w:cs="Arial"/>
                <w:color w:val="000000"/>
              </w:rPr>
            </w:pPr>
            <w:r w:rsidRPr="00AC2A27">
              <w:rPr>
                <w:rFonts w:cs="Arial"/>
                <w:color w:val="000000"/>
                <w:lang w:val="el-GR"/>
              </w:rPr>
              <w:t xml:space="preserve">5.   ΠΡΑΞΗ ΠΟΥ ΕΜΠΙΠΤΕΙ ΣΤΟ ΑΡΘΡΟ 95 του Καν. </w:t>
            </w:r>
            <w:r>
              <w:rPr>
                <w:rFonts w:cs="Arial"/>
                <w:color w:val="000000"/>
              </w:rPr>
              <w:t>(ΕΕ) 2021/1060 (ΝΑΙ/ΟΧΙ)</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pacing w:before="60" w:after="60"/>
              <w:ind w:left="108" w:right="108"/>
              <w:jc w:val="center"/>
              <w:rPr>
                <w:rFonts w:cs="Arial"/>
                <w:color w:val="000000"/>
              </w:rPr>
            </w:pPr>
            <w:r>
              <w:rPr>
                <w:rFonts w:cs="Arial"/>
                <w:color w:val="000000"/>
              </w:rPr>
              <w:t>OXI</w:t>
            </w:r>
          </w:p>
        </w:tc>
      </w:tr>
    </w:tbl>
    <w:p w:rsidR="00032703" w:rsidRDefault="002E45FF">
      <w:pPr>
        <w:spacing w:before="120" w:after="120"/>
        <w:ind w:left="114" w:right="136" w:firstLine="720"/>
        <w:jc w:val="both"/>
        <w:rPr>
          <w:rFonts w:cs="Arial"/>
          <w:b/>
          <w:bCs/>
          <w:color w:val="000000"/>
        </w:rPr>
      </w:pPr>
      <w:r>
        <w:rPr>
          <w:rFonts w:cs="Arial"/>
          <w:b/>
          <w:bCs/>
          <w:color w:val="000000"/>
        </w:rPr>
        <w:t xml:space="preserve"> ΚΩΔΙΚΟΠΟΙΗΜΕΝΑ ΣΤΟΙΧΕΙΑ ΠΡΟΣΚΛΗΣΗΣ </w:t>
      </w:r>
    </w:p>
    <w:tbl>
      <w:tblPr>
        <w:tblW w:w="0" w:type="auto"/>
        <w:jc w:val="center"/>
        <w:tblLayout w:type="fixed"/>
        <w:tblCellMar>
          <w:left w:w="0" w:type="dxa"/>
          <w:right w:w="0" w:type="dxa"/>
        </w:tblCellMar>
        <w:tblLook w:val="04A0" w:firstRow="1" w:lastRow="0" w:firstColumn="1" w:lastColumn="0" w:noHBand="0" w:noVBand="1"/>
      </w:tblPr>
      <w:tblGrid>
        <w:gridCol w:w="2900"/>
        <w:gridCol w:w="1439"/>
        <w:gridCol w:w="5584"/>
      </w:tblGrid>
      <w:tr w:rsidR="00032703">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pPr>
              <w:ind w:left="108" w:right="108"/>
              <w:jc w:val="center"/>
            </w:pP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431" w:right="108"/>
              <w:rPr>
                <w:rFonts w:cs="Arial"/>
                <w:color w:val="000000"/>
              </w:rPr>
            </w:pPr>
            <w:r>
              <w:rPr>
                <w:rFonts w:cs="Arial"/>
                <w:color w:val="000000"/>
              </w:rPr>
              <w:t>Ι.ΚΩΔΙΚΟΣ</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ind w:left="431" w:right="108"/>
              <w:rPr>
                <w:rFonts w:cs="Arial"/>
                <w:color w:val="000000"/>
              </w:rPr>
            </w:pPr>
            <w:r>
              <w:rPr>
                <w:rFonts w:cs="Arial"/>
                <w:color w:val="000000"/>
              </w:rPr>
              <w:t>ΙΙ.ΠΕΡΙΓΡΑΦΗ</w:t>
            </w:r>
          </w:p>
        </w:tc>
      </w:tr>
      <w:tr w:rsidR="00032703">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Μορφή στήριξης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01</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rPr>
                <w:rFonts w:cs="Arial"/>
                <w:color w:val="000000"/>
              </w:rPr>
            </w:pPr>
            <w:r>
              <w:rPr>
                <w:rFonts w:cs="Arial"/>
                <w:color w:val="000000"/>
              </w:rPr>
              <w:t xml:space="preserve">Επιχορήγηση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Ισότητα των φύλων</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03</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Ουδετερότητα ως προς το φύλο </w:t>
            </w:r>
          </w:p>
        </w:tc>
      </w:tr>
      <w:tr w:rsidR="00032703">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Ταξινόμηση δαπανών  κατά COFOG2</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04.5</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rPr>
                <w:rFonts w:cs="Arial"/>
                <w:color w:val="000000"/>
              </w:rPr>
            </w:pPr>
            <w:r>
              <w:rPr>
                <w:rFonts w:cs="Arial"/>
                <w:color w:val="000000"/>
              </w:rPr>
              <w:t xml:space="preserve">Μεταφορές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Πεδίο παρέμβασης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090</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Άλλες νέες ή αναβαθμισμένες εθνικές και περιφερειακές οδοί και οδοί τοπικής  πρόσβασης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jc w:val="center"/>
              <w:rPr>
                <w:rFonts w:cs="Arial"/>
                <w:color w:val="000000"/>
                <w:lang w:val="el-GR"/>
              </w:rPr>
            </w:pPr>
            <w:r w:rsidRPr="00AC2A27">
              <w:rPr>
                <w:rFonts w:cs="Arial"/>
                <w:color w:val="000000"/>
                <w:lang w:val="el-GR"/>
              </w:rPr>
              <w:t>Στρατηγικές Μακροπεριφερειακές/για Θαλάσσιες Λεκάνες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11</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Καμία συνεισφορά στις μακροπεριφερειακές στρατηγικές και στις στρατηγικές για τις θαλάσσιες λεκάνες </w:t>
            </w:r>
          </w:p>
        </w:tc>
      </w:tr>
      <w:tr w:rsidR="00032703">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Οικονομική Δραστηριότητα</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26</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rPr>
                <w:rFonts w:cs="Arial"/>
                <w:color w:val="000000"/>
              </w:rPr>
            </w:pPr>
            <w:r>
              <w:rPr>
                <w:rFonts w:cs="Arial"/>
                <w:color w:val="000000"/>
              </w:rPr>
              <w:t xml:space="preserve">Άλλες μη προσδιοριζόμενες υπηρεσίες </w:t>
            </w:r>
          </w:p>
        </w:tc>
      </w:tr>
      <w:tr w:rsidR="00032703">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Μηχανισμός Χωρικής διάστασης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33</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rPr>
                <w:rFonts w:cs="Arial"/>
                <w:color w:val="000000"/>
              </w:rPr>
            </w:pPr>
            <w:r>
              <w:rPr>
                <w:rFonts w:cs="Arial"/>
                <w:color w:val="000000"/>
              </w:rPr>
              <w:t xml:space="preserve">Καμία εδαφική στόχευση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Συνεισφορά σε ΑμεΑ</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 xml:space="preserve">OΧΙ </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Δεν αφορά ΑμεΑ (βελτίωση προσβασιμότητας και ενεργός ένταξη)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Έξυπνη Εξειδίκευση</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ΟXI</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Δεν αφορά  στην Έξυπνη Εξειδίκευση </w:t>
            </w:r>
          </w:p>
        </w:tc>
      </w:tr>
      <w:tr w:rsidR="00032703" w:rsidRPr="00B20F41">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Δαπάνες Συμπληρωματικού Ταμείου</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431" w:right="108"/>
              <w:jc w:val="center"/>
              <w:rPr>
                <w:rFonts w:cs="Arial"/>
                <w:color w:val="000000"/>
              </w:rPr>
            </w:pPr>
            <w:r>
              <w:rPr>
                <w:rFonts w:cs="Arial"/>
                <w:color w:val="000000"/>
              </w:rPr>
              <w:t>ΟΧΙ</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431" w:right="108"/>
              <w:rPr>
                <w:rFonts w:cs="Arial"/>
                <w:color w:val="000000"/>
                <w:lang w:val="el-GR"/>
              </w:rPr>
            </w:pPr>
            <w:r w:rsidRPr="00AC2A27">
              <w:rPr>
                <w:rFonts w:cs="Arial"/>
                <w:color w:val="000000"/>
                <w:lang w:val="el-GR"/>
              </w:rPr>
              <w:t xml:space="preserve">Δεν αφορά Δαπάνες Συμπληρωματικού Ταμείου </w:t>
            </w:r>
          </w:p>
        </w:tc>
      </w:tr>
    </w:tbl>
    <w:p w:rsidR="00032703" w:rsidRDefault="002E45FF">
      <w:pPr>
        <w:spacing w:before="120" w:after="120"/>
        <w:ind w:left="823" w:right="108"/>
        <w:jc w:val="both"/>
        <w:rPr>
          <w:rFonts w:cs="Arial"/>
          <w:color w:val="000000"/>
        </w:rPr>
      </w:pPr>
      <w:r>
        <w:rPr>
          <w:rFonts w:cs="Arial"/>
          <w:color w:val="000000"/>
        </w:rPr>
        <w:t>Καθεστώς Ενίσχυσης</w:t>
      </w:r>
    </w:p>
    <w:tbl>
      <w:tblPr>
        <w:tblW w:w="0" w:type="auto"/>
        <w:tblInd w:w="341" w:type="dxa"/>
        <w:tblLayout w:type="fixed"/>
        <w:tblCellMar>
          <w:left w:w="0" w:type="dxa"/>
          <w:right w:w="0" w:type="dxa"/>
        </w:tblCellMar>
        <w:tblLook w:val="04A0" w:firstRow="1" w:lastRow="0" w:firstColumn="1" w:lastColumn="0" w:noHBand="0" w:noVBand="1"/>
      </w:tblPr>
      <w:tblGrid>
        <w:gridCol w:w="1868"/>
        <w:gridCol w:w="4619"/>
        <w:gridCol w:w="3453"/>
      </w:tblGrid>
      <w:tr w:rsidR="00032703">
        <w:trPr>
          <w:cantSplit/>
        </w:trPr>
        <w:tc>
          <w:tcPr>
            <w:tcW w:w="1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ΚΩΔΙΚΟΣ</w:t>
            </w:r>
          </w:p>
        </w:tc>
        <w:tc>
          <w:tcPr>
            <w:tcW w:w="4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ΠΕΡΙΓΡΑΦΗ</w:t>
            </w:r>
          </w:p>
        </w:tc>
        <w:tc>
          <w:tcPr>
            <w:tcW w:w="34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ΑΡ. ΑΠΟΦΑΣΗΣ ΕΓΚΡΙΣΗΣ ΕΕ</w:t>
            </w:r>
          </w:p>
        </w:tc>
      </w:tr>
      <w:tr w:rsidR="00032703">
        <w:trPr>
          <w:cantSplit/>
        </w:trPr>
        <w:tc>
          <w:tcPr>
            <w:tcW w:w="1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pPr>
              <w:keepLines/>
              <w:spacing w:before="60" w:after="60"/>
              <w:ind w:left="57" w:right="57"/>
              <w:jc w:val="center"/>
              <w:rPr>
                <w:rFonts w:cs="Arial"/>
                <w:color w:val="000000"/>
              </w:rPr>
            </w:pPr>
          </w:p>
        </w:tc>
        <w:tc>
          <w:tcPr>
            <w:tcW w:w="4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pPr>
              <w:keepLines/>
              <w:spacing w:before="60" w:after="60"/>
              <w:ind w:left="101" w:right="57"/>
              <w:rPr>
                <w:rFonts w:cs="Arial"/>
                <w:color w:val="000000"/>
              </w:rPr>
            </w:pPr>
          </w:p>
        </w:tc>
        <w:tc>
          <w:tcPr>
            <w:tcW w:w="34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tc>
      </w:tr>
    </w:tbl>
    <w:p w:rsidR="00032703" w:rsidRDefault="00032703">
      <w:pPr>
        <w:spacing w:before="120" w:after="120"/>
        <w:ind w:left="823" w:right="108"/>
        <w:jc w:val="both"/>
        <w:rPr>
          <w:rFonts w:cs="Arial"/>
          <w:color w:val="000000"/>
        </w:rPr>
      </w:pPr>
    </w:p>
    <w:p w:rsidR="00032703" w:rsidRDefault="002E45FF">
      <w:pPr>
        <w:spacing w:after="120"/>
        <w:ind w:left="823" w:right="108"/>
        <w:jc w:val="both"/>
        <w:rPr>
          <w:rFonts w:cs="Arial"/>
          <w:b/>
          <w:bCs/>
          <w:color w:val="000000"/>
        </w:rPr>
      </w:pPr>
      <w:r>
        <w:rPr>
          <w:rFonts w:cs="Arial"/>
          <w:b/>
          <w:bCs/>
          <w:color w:val="000000"/>
        </w:rPr>
        <w:t>Επικοινωνιακή Περιγραφή Πρόσκλησης</w:t>
      </w:r>
    </w:p>
    <w:tbl>
      <w:tblPr>
        <w:tblW w:w="0" w:type="auto"/>
        <w:tblInd w:w="290" w:type="dxa"/>
        <w:tblLayout w:type="fixed"/>
        <w:tblCellMar>
          <w:left w:w="0" w:type="dxa"/>
          <w:right w:w="0" w:type="dxa"/>
        </w:tblCellMar>
        <w:tblLook w:val="04A0" w:firstRow="1" w:lastRow="0" w:firstColumn="1" w:lastColumn="0" w:noHBand="0" w:noVBand="1"/>
      </w:tblPr>
      <w:tblGrid>
        <w:gridCol w:w="9939"/>
      </w:tblGrid>
      <w:tr w:rsidR="00032703" w:rsidRPr="00B20F41">
        <w:trPr>
          <w:cantSplit/>
        </w:trPr>
        <w:tc>
          <w:tcPr>
            <w:tcW w:w="99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keepLines/>
              <w:spacing w:before="120" w:after="120"/>
              <w:ind w:left="255" w:right="108"/>
              <w:rPr>
                <w:rFonts w:cs="Arial"/>
                <w:color w:val="000000"/>
                <w:lang w:val="el-GR"/>
              </w:rPr>
            </w:pPr>
            <w:r w:rsidRPr="00AC2A27">
              <w:rPr>
                <w:rFonts w:cs="Arial"/>
                <w:color w:val="000000"/>
                <w:lang w:val="el-GR"/>
              </w:rPr>
              <w:t xml:space="preserve">Στο πλαίσιο της Πρόσκλησης θα υλοποιηθούν έργα που καταγράφονται ως αναγκαία από το ΣΠΕΜ, με βάση το βαθμό ωριμότητας των παρεμβάσεων και τις χρηματοδοτικές δυνατότητες του Προγράμματος Στερεά Ελλάδα 2021-2027. Στο πλαίσιο της νέας ΠΠ, πρώτη προτεραιότητα για την ΠΣΤΕ αποτελεί η ολοκλήρωση του έργου «Βελτίωση Οδικού Άξονα Λαμία – Ιτέα – Αντίρριο, Τμήμα: Τέλος Παράκαμψης Γραβιάς- Ισόπεδος Κόμβος Μεταλλείων Βωξίτη», προϋπολογισμού 9.485.502,32€ το οποίο έχει ενταχθεί στο ΠΕΠ 2014-2020 με </w:t>
            </w:r>
            <w:r>
              <w:rPr>
                <w:rFonts w:cs="Arial"/>
                <w:color w:val="000000"/>
              </w:rPr>
              <w:t>MIS</w:t>
            </w:r>
            <w:r w:rsidRPr="00AC2A27">
              <w:rPr>
                <w:rFonts w:cs="Arial"/>
                <w:color w:val="000000"/>
                <w:lang w:val="el-GR"/>
              </w:rPr>
              <w:t xml:space="preserve"> 5021489 και Δικαιούχο την Ειδική Υπηρεσία Δημοσίων Έργων Κατασκευής και Συντήρησης Συγκοινωνιακών Υποδομών.</w:t>
            </w:r>
            <w:r w:rsidRPr="00AC2A27">
              <w:rPr>
                <w:lang w:val="el-GR"/>
              </w:rPr>
              <w:br/>
            </w:r>
            <w:r w:rsidRPr="00AC2A27">
              <w:rPr>
                <w:rFonts w:cs="Arial"/>
                <w:color w:val="000000"/>
                <w:lang w:val="el-GR"/>
              </w:rPr>
              <w:t>Η παρούσα πρόσκληση αφορά στην ένταξη της ανωτέρω πράξης στο Πρόγραμμα "Στερεά Ελλάδα" 2021-2027 για την οποία απαιτείται, για λόγους διαχειριστικούς, η απόσυρσή της από το ΕΠ "Στερεά Ελλάδα" 2014-2020, σύμφωνα με το σχετικό Σχέδιο Δράσης, και πληροί τα κριτήρια επιλεξιμότητας της νέας Προγραμματικής Περιόδου 2021-2027.</w:t>
            </w:r>
          </w:p>
        </w:tc>
      </w:tr>
    </w:tbl>
    <w:p w:rsidR="00032703" w:rsidRPr="00AC2A27" w:rsidRDefault="00032703">
      <w:pPr>
        <w:spacing w:before="120"/>
        <w:ind w:left="114" w:right="108"/>
        <w:jc w:val="both"/>
        <w:rPr>
          <w:rFonts w:cs="Arial"/>
          <w:color w:val="000000"/>
          <w:lang w:val="el-GR"/>
        </w:rPr>
      </w:pPr>
    </w:p>
    <w:tbl>
      <w:tblPr>
        <w:tblW w:w="0" w:type="auto"/>
        <w:tblInd w:w="256" w:type="dxa"/>
        <w:tblLayout w:type="fixed"/>
        <w:tblCellMar>
          <w:left w:w="0" w:type="dxa"/>
          <w:right w:w="0" w:type="dxa"/>
        </w:tblCellMar>
        <w:tblLook w:val="04A0" w:firstRow="1" w:lastRow="0" w:firstColumn="1" w:lastColumn="0" w:noHBand="0" w:noVBand="1"/>
      </w:tblPr>
      <w:tblGrid>
        <w:gridCol w:w="2633"/>
        <w:gridCol w:w="2633"/>
        <w:gridCol w:w="2634"/>
        <w:gridCol w:w="2023"/>
      </w:tblGrid>
      <w:tr w:rsidR="00032703">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120"/>
              <w:ind w:left="108" w:right="108"/>
              <w:jc w:val="center"/>
              <w:rPr>
                <w:rFonts w:cs="Arial"/>
                <w:color w:val="000000"/>
              </w:rPr>
            </w:pPr>
            <w:r>
              <w:rPr>
                <w:rFonts w:cs="Arial"/>
                <w:color w:val="000000"/>
              </w:rPr>
              <w:t>Κατηγορία</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120"/>
              <w:ind w:left="64" w:right="108"/>
              <w:jc w:val="center"/>
              <w:rPr>
                <w:rFonts w:cs="Arial"/>
                <w:color w:val="000000"/>
              </w:rPr>
            </w:pPr>
            <w:r>
              <w:rPr>
                <w:rFonts w:cs="Arial"/>
                <w:color w:val="000000"/>
              </w:rPr>
              <w:t>Κωδικός</w:t>
            </w:r>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120"/>
              <w:ind w:left="108" w:right="108"/>
              <w:jc w:val="center"/>
              <w:rPr>
                <w:rFonts w:cs="Arial"/>
                <w:color w:val="000000"/>
              </w:rPr>
            </w:pPr>
            <w:r>
              <w:rPr>
                <w:rFonts w:cs="Arial"/>
                <w:color w:val="000000"/>
              </w:rPr>
              <w:t>Περιγραφή</w:t>
            </w:r>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120"/>
              <w:ind w:left="108" w:right="108"/>
              <w:jc w:val="center"/>
              <w:rPr>
                <w:rFonts w:cs="Arial"/>
                <w:color w:val="000000"/>
              </w:rPr>
            </w:pPr>
            <w:r>
              <w:rPr>
                <w:rFonts w:cs="Arial"/>
                <w:color w:val="000000"/>
              </w:rPr>
              <w:t>Παρατηρήσεις</w:t>
            </w:r>
          </w:p>
        </w:tc>
      </w:tr>
      <w:tr w:rsidR="00032703">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 xml:space="preserve"> Τύπος ενίσχυσης </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64" w:right="108"/>
              <w:jc w:val="center"/>
              <w:rPr>
                <w:rFonts w:cs="Arial"/>
                <w:color w:val="000000"/>
              </w:rPr>
            </w:pPr>
            <w:r>
              <w:rPr>
                <w:rFonts w:cs="Arial"/>
                <w:color w:val="000000"/>
              </w:rPr>
              <w:t>72807</w:t>
            </w:r>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Επιχορήγηση / Επιδότηση</w:t>
            </w:r>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032703">
            <w:pPr>
              <w:spacing w:before="60" w:after="60"/>
              <w:ind w:left="108" w:right="108"/>
              <w:jc w:val="center"/>
              <w:rPr>
                <w:rFonts w:cs="Arial"/>
                <w:color w:val="000000"/>
              </w:rPr>
            </w:pPr>
          </w:p>
        </w:tc>
      </w:tr>
      <w:tr w:rsidR="00032703" w:rsidRPr="00B20F41">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 xml:space="preserve"> Κατηγορία κοινού </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64" w:right="108"/>
              <w:jc w:val="center"/>
              <w:rPr>
                <w:rFonts w:cs="Arial"/>
                <w:color w:val="000000"/>
              </w:rPr>
            </w:pPr>
            <w:r>
              <w:rPr>
                <w:rFonts w:cs="Arial"/>
                <w:color w:val="000000"/>
              </w:rPr>
              <w:t>729012</w:t>
            </w:r>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Default="002E45FF">
            <w:pPr>
              <w:spacing w:before="60" w:after="60"/>
              <w:ind w:left="108" w:right="108"/>
              <w:jc w:val="center"/>
              <w:rPr>
                <w:rFonts w:cs="Arial"/>
                <w:color w:val="000000"/>
              </w:rPr>
            </w:pPr>
            <w:r>
              <w:rPr>
                <w:rFonts w:cs="Arial"/>
                <w:color w:val="000000"/>
              </w:rPr>
              <w:t>Άλλοι</w:t>
            </w:r>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703" w:rsidRPr="00AC2A27" w:rsidRDefault="002E45FF">
            <w:pPr>
              <w:spacing w:before="60" w:after="60"/>
              <w:ind w:left="108" w:right="108"/>
              <w:jc w:val="center"/>
              <w:rPr>
                <w:rFonts w:cs="Arial"/>
                <w:color w:val="000000"/>
                <w:lang w:val="el-GR"/>
              </w:rPr>
            </w:pPr>
            <w:r w:rsidRPr="00AC2A27">
              <w:rPr>
                <w:rFonts w:cs="Arial"/>
                <w:color w:val="000000"/>
                <w:lang w:val="el-GR"/>
              </w:rPr>
              <w:t xml:space="preserve">Ο γενικός πληθυσμός της Περιφέρειας </w:t>
            </w:r>
            <w:r w:rsidRPr="00AC2A27">
              <w:rPr>
                <w:rFonts w:cs="Arial"/>
                <w:color w:val="000000"/>
                <w:lang w:val="el-GR"/>
              </w:rPr>
              <w:lastRenderedPageBreak/>
              <w:t>Στερεάς Ελλάδας, οι επισκέπτες αυτής και οι επιχειρήσεις που λειτουργούν στην ΠΣτΕ.</w:t>
            </w:r>
          </w:p>
        </w:tc>
      </w:tr>
    </w:tbl>
    <w:p w:rsidR="00032703" w:rsidRPr="00AC2A27" w:rsidRDefault="00032703">
      <w:pPr>
        <w:ind w:left="114" w:right="108"/>
        <w:jc w:val="center"/>
        <w:rPr>
          <w:rFonts w:cs="Arial"/>
          <w:color w:val="000000"/>
          <w:lang w:val="el-GR"/>
        </w:rPr>
      </w:pPr>
      <w:bookmarkStart w:id="5" w:name="page_total_master3"/>
      <w:bookmarkStart w:id="6" w:name="page_total"/>
      <w:bookmarkEnd w:id="5"/>
      <w:bookmarkEnd w:id="6"/>
    </w:p>
    <w:sectPr w:rsidR="00032703" w:rsidRPr="00AC2A27">
      <w:headerReference w:type="default" r:id="rId28"/>
      <w:footerReference w:type="default" r:id="rId29"/>
      <w:headerReference w:type="first" r:id="rId30"/>
      <w:footerReference w:type="first" r:id="rId31"/>
      <w:pgSz w:w="11900" w:h="16820"/>
      <w:pgMar w:top="660" w:right="680" w:bottom="660" w:left="680" w:header="284" w:footer="17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EC0" w:rsidRDefault="002E45FF">
      <w:r>
        <w:separator/>
      </w:r>
    </w:p>
  </w:endnote>
  <w:endnote w:type="continuationSeparator" w:id="0">
    <w:p w:rsidR="00734EC0" w:rsidRDefault="002E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4</w:t>
    </w:r>
    <w:r>
      <w:rPr>
        <w:rFonts w:cs="Arial"/>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ind w:left="114" w:right="108"/>
      <w:rPr>
        <w:rFonts w:ascii="Verdana" w:eastAsia="Verdana" w:hAnsi="Verdana" w:cs="Verdana"/>
        <w:color w:val="000000"/>
        <w:sz w:val="20"/>
      </w:rPr>
    </w:pPr>
    <w:r>
      <w:rPr>
        <w:rFonts w:ascii="Verdana" w:eastAsia="Verdana" w:hAnsi="Verdana" w:cs="Verdana"/>
        <w:color w:val="000000"/>
        <w:sz w:val="20"/>
      </w:rPr>
      <w:t xml:space="preserve"> </w:t>
    </w:r>
  </w:p>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1</w:t>
    </w:r>
    <w:r>
      <w:rPr>
        <w:rFonts w:cs="Arial"/>
        <w:color w:val="000000"/>
        <w:sz w:val="16"/>
      </w:rPr>
      <w:fldChar w:fldCharType="end"/>
    </w:r>
  </w:p>
  <w:p w:rsidR="00032703" w:rsidRPr="00AC2A27" w:rsidRDefault="00032703">
    <w:pPr>
      <w:tabs>
        <w:tab w:val="center" w:pos="4261"/>
        <w:tab w:val="right" w:pos="8414"/>
      </w:tabs>
      <w:spacing w:line="120" w:lineRule="auto"/>
      <w:ind w:left="114" w:right="108"/>
      <w:jc w:val="both"/>
      <w:rPr>
        <w:rFonts w:ascii="Verdana" w:eastAsia="Verdana" w:hAnsi="Verdana" w:cs="Verdana"/>
        <w:color w:val="000000"/>
        <w:sz w:val="20"/>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13</w:t>
    </w:r>
    <w:r>
      <w:rPr>
        <w:rFonts w:cs="Arial"/>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ind w:left="114" w:right="108"/>
      <w:rPr>
        <w:rFonts w:ascii="Verdana" w:eastAsia="Verdana" w:hAnsi="Verdana" w:cs="Verdana"/>
        <w:color w:val="000000"/>
        <w:sz w:val="20"/>
      </w:rPr>
    </w:pPr>
    <w:r>
      <w:rPr>
        <w:rFonts w:ascii="Verdana" w:eastAsia="Verdana" w:hAnsi="Verdana" w:cs="Verdana"/>
        <w:color w:val="000000"/>
        <w:sz w:val="20"/>
      </w:rPr>
      <w:t xml:space="preserve"> </w:t>
    </w:r>
  </w:p>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8</w:t>
    </w:r>
    <w:r>
      <w:rPr>
        <w:rFonts w:cs="Arial"/>
        <w:color w:val="000000"/>
        <w:sz w:val="16"/>
      </w:rPr>
      <w:fldChar w:fldCharType="end"/>
    </w:r>
  </w:p>
  <w:p w:rsidR="00032703" w:rsidRPr="00AC2A27" w:rsidRDefault="00032703">
    <w:pPr>
      <w:tabs>
        <w:tab w:val="center" w:pos="4261"/>
        <w:tab w:val="right" w:pos="8414"/>
      </w:tabs>
      <w:spacing w:line="120" w:lineRule="auto"/>
      <w:ind w:left="114" w:right="108"/>
      <w:jc w:val="both"/>
      <w:rPr>
        <w:rFonts w:ascii="Verdana" w:eastAsia="Verdana" w:hAnsi="Verdana" w:cs="Verdana"/>
        <w:color w:val="000000"/>
        <w:sz w:val="20"/>
        <w:lang w:val="el-G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15</w:t>
    </w:r>
    <w:r>
      <w:rPr>
        <w:rFonts w:cs="Arial"/>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ind w:left="114" w:right="108"/>
      <w:rPr>
        <w:rFonts w:ascii="Verdana" w:eastAsia="Verdana" w:hAnsi="Verdana" w:cs="Verdana"/>
        <w:color w:val="000000"/>
        <w:sz w:val="20"/>
      </w:rPr>
    </w:pPr>
    <w:r>
      <w:rPr>
        <w:rFonts w:ascii="Verdana" w:eastAsia="Verdana" w:hAnsi="Verdana" w:cs="Verdana"/>
        <w:color w:val="000000"/>
        <w:sz w:val="20"/>
      </w:rPr>
      <w:t xml:space="preserve"> </w:t>
    </w:r>
  </w:p>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032703">
      <w:trPr>
        <w:cantSplit/>
      </w:trPr>
      <w:tc>
        <w:tcPr>
          <w:tcW w:w="1560" w:type="dxa"/>
          <w:tcBorders>
            <w:top w:val="single" w:sz="4" w:space="0" w:color="000000"/>
          </w:tcBorders>
          <w:shd w:val="clear" w:color="auto" w:fill="FFFFFF"/>
          <w:vAlign w:val="center"/>
        </w:tcPr>
        <w:p w:rsidR="00032703" w:rsidRDefault="00032703">
          <w:pPr>
            <w:keepLines/>
            <w:ind w:left="28" w:right="28"/>
          </w:pPr>
        </w:p>
      </w:tc>
      <w:tc>
        <w:tcPr>
          <w:tcW w:w="3260" w:type="dxa"/>
          <w:tcBorders>
            <w:top w:val="single" w:sz="4" w:space="0" w:color="000000"/>
          </w:tcBorders>
          <w:shd w:val="clear" w:color="auto" w:fill="FFFFFF"/>
          <w:vAlign w:val="center"/>
        </w:tcPr>
        <w:p w:rsidR="00032703" w:rsidRDefault="00032703">
          <w:pPr>
            <w:keepLines/>
            <w:ind w:left="28"/>
            <w:jc w:val="right"/>
          </w:pPr>
        </w:p>
      </w:tc>
      <w:tc>
        <w:tcPr>
          <w:tcW w:w="1985" w:type="dxa"/>
          <w:tcBorders>
            <w:top w:val="single" w:sz="4" w:space="0" w:color="000000"/>
          </w:tcBorders>
          <w:shd w:val="clear" w:color="auto" w:fill="FFFFFF"/>
          <w:vAlign w:val="center"/>
        </w:tcPr>
        <w:p w:rsidR="00032703" w:rsidRDefault="00032703">
          <w:pPr>
            <w:keepLines/>
            <w:ind w:left="-75" w:right="28"/>
          </w:pPr>
        </w:p>
      </w:tc>
      <w:tc>
        <w:tcPr>
          <w:tcW w:w="3685" w:type="dxa"/>
          <w:tcBorders>
            <w:top w:val="single" w:sz="4" w:space="0" w:color="000000"/>
          </w:tcBorders>
          <w:shd w:val="clear" w:color="auto" w:fill="FFFFFF"/>
          <w:vAlign w:val="center"/>
        </w:tcPr>
        <w:p w:rsidR="00032703" w:rsidRDefault="002E45FF">
          <w:pPr>
            <w:keepLines/>
            <w:ind w:left="-73" w:right="60"/>
            <w:jc w:val="right"/>
          </w:pPr>
          <w:r>
            <w:rPr>
              <w:noProof/>
              <w:lang w:val="el-GR" w:eastAsia="el-GR"/>
            </w:rPr>
            <w:drawing>
              <wp:inline distT="0" distB="0" distL="0" distR="0">
                <wp:extent cx="2057400" cy="381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032703" w:rsidRPr="00AC2A27" w:rsidRDefault="002E45FF">
    <w:pPr>
      <w:ind w:left="114" w:right="108"/>
      <w:rPr>
        <w:rFonts w:cs="Arial"/>
        <w:color w:val="000000"/>
        <w:sz w:val="16"/>
        <w:lang w:val="el-GR"/>
      </w:rPr>
    </w:pPr>
    <w:r>
      <w:rPr>
        <w:rFonts w:cs="Arial"/>
        <w:color w:val="000000"/>
        <w:sz w:val="16"/>
      </w:rPr>
      <w:t>A</w:t>
    </w:r>
    <w:r w:rsidRPr="00AC2A27">
      <w:rPr>
        <w:rFonts w:cs="Arial"/>
        <w:color w:val="000000"/>
        <w:sz w:val="16"/>
        <w:lang w:val="el-GR"/>
      </w:rPr>
      <w:t>/</w:t>
    </w:r>
    <w:r>
      <w:rPr>
        <w:rFonts w:cs="Arial"/>
        <w:color w:val="000000"/>
        <w:sz w:val="16"/>
      </w:rPr>
      <w:t>A</w:t>
    </w:r>
    <w:r w:rsidRPr="00AC2A27">
      <w:rPr>
        <w:rFonts w:cs="Arial"/>
        <w:color w:val="000000"/>
        <w:sz w:val="16"/>
        <w:lang w:val="el-GR"/>
      </w:rPr>
      <w:t xml:space="preserve"> Πρόσκλησης:</w:t>
    </w:r>
    <w:r w:rsidRPr="00AC2A27">
      <w:rPr>
        <w:rFonts w:cs="Arial"/>
        <w:i/>
        <w:iCs/>
        <w:color w:val="000000"/>
        <w:sz w:val="16"/>
        <w:lang w:val="el-GR"/>
      </w:rPr>
      <w:t xml:space="preserve"> </w:t>
    </w:r>
    <w:r w:rsidRPr="00AC2A27">
      <w:rPr>
        <w:rFonts w:cs="Arial"/>
        <w:i/>
        <w:iCs/>
        <w:color w:val="000000"/>
        <w:sz w:val="16"/>
        <w:highlight w:val="white"/>
        <w:lang w:val="el-GR"/>
      </w:rPr>
      <w:t>5892</w:t>
    </w:r>
    <w:r w:rsidRPr="00AC2A27">
      <w:rPr>
        <w:rFonts w:cs="Arial"/>
        <w:color w:val="000000"/>
        <w:sz w:val="16"/>
        <w:lang w:val="el-GR"/>
      </w:rPr>
      <w:t xml:space="preserve"> /Έκδοση: </w:t>
    </w:r>
    <w:r w:rsidRPr="00AC2A27">
      <w:rPr>
        <w:rFonts w:cs="Arial"/>
        <w:i/>
        <w:iCs/>
        <w:color w:val="000000"/>
        <w:sz w:val="16"/>
        <w:highlight w:val="white"/>
        <w:lang w:val="el-GR"/>
      </w:rPr>
      <w:t>1</w:t>
    </w:r>
    <w:r w:rsidRPr="00AC2A27">
      <w:rPr>
        <w:rFonts w:cs="Arial"/>
        <w:color w:val="000000"/>
        <w:sz w:val="16"/>
        <w:lang w:val="el-GR"/>
      </w:rPr>
      <w:t>.0</w:t>
    </w:r>
    <w:r w:rsidRPr="00AC2A27">
      <w:rPr>
        <w:rFonts w:cs="Arial"/>
        <w:color w:val="000000"/>
        <w:sz w:val="16"/>
        <w:lang w:val="el-GR"/>
      </w:rPr>
      <w:tab/>
    </w:r>
    <w:r w:rsidRPr="00AC2A27">
      <w:rPr>
        <w:rFonts w:cs="Arial"/>
        <w:color w:val="000000"/>
        <w:sz w:val="16"/>
        <w:lang w:val="el-GR"/>
      </w:rPr>
      <w:tab/>
    </w:r>
    <w:r w:rsidRPr="00AC2A27">
      <w:rPr>
        <w:rFonts w:cs="Arial"/>
        <w:color w:val="000000"/>
        <w:sz w:val="16"/>
        <w:lang w:val="el-GR"/>
      </w:rPr>
      <w:tab/>
    </w:r>
  </w:p>
  <w:p w:rsidR="00032703" w:rsidRPr="00AC2A27" w:rsidRDefault="002E45FF">
    <w:pPr>
      <w:tabs>
        <w:tab w:val="left" w:pos="5418"/>
      </w:tabs>
      <w:ind w:left="114" w:right="108"/>
      <w:jc w:val="both"/>
      <w:rPr>
        <w:rFonts w:cs="Arial"/>
        <w:color w:val="000000"/>
        <w:sz w:val="16"/>
        <w:lang w:val="el-GR"/>
      </w:rPr>
    </w:pPr>
    <w:r w:rsidRPr="00AC2A27">
      <w:rPr>
        <w:rFonts w:cs="Arial"/>
        <w:color w:val="000000"/>
        <w:sz w:val="16"/>
        <w:lang w:val="el-GR"/>
      </w:rPr>
      <w:t>Έντυπο: Ε.Ι.1_2</w:t>
    </w:r>
    <w:r w:rsidRPr="00AC2A27">
      <w:rPr>
        <w:rFonts w:ascii="Courier New" w:eastAsia="Courier New" w:hAnsi="Courier New" w:cs="Courier New"/>
        <w:color w:val="000000"/>
        <w:sz w:val="20"/>
        <w:lang w:val="el-GR"/>
      </w:rPr>
      <w:tab/>
    </w:r>
    <w:r>
      <w:rPr>
        <w:rFonts w:cs="Arial"/>
        <w:color w:val="000000"/>
        <w:sz w:val="16"/>
      </w:rPr>
      <w:fldChar w:fldCharType="begin"/>
    </w:r>
    <w:r w:rsidRPr="00AC2A27">
      <w:rPr>
        <w:rFonts w:cs="Arial"/>
        <w:color w:val="000000"/>
        <w:sz w:val="16"/>
        <w:lang w:val="el-GR"/>
      </w:rPr>
      <w:instrText xml:space="preserve"> </w:instrText>
    </w:r>
    <w:r>
      <w:rPr>
        <w:rFonts w:cs="Arial"/>
        <w:color w:val="000000"/>
        <w:sz w:val="16"/>
      </w:rPr>
      <w:instrText>PAGE</w:instrText>
    </w:r>
    <w:r w:rsidRPr="00AC2A27">
      <w:rPr>
        <w:rFonts w:cs="Arial"/>
        <w:color w:val="000000"/>
        <w:sz w:val="16"/>
        <w:lang w:val="el-GR"/>
      </w:rPr>
      <w:instrText xml:space="preserve">   \* </w:instrText>
    </w:r>
    <w:r>
      <w:rPr>
        <w:rFonts w:cs="Arial"/>
        <w:color w:val="000000"/>
        <w:sz w:val="16"/>
      </w:rPr>
      <w:instrText>MERGEFORMAT</w:instrText>
    </w:r>
    <w:r w:rsidRPr="00AC2A27">
      <w:rPr>
        <w:rFonts w:cs="Arial"/>
        <w:color w:val="000000"/>
        <w:sz w:val="16"/>
        <w:lang w:val="el-GR"/>
      </w:rPr>
      <w:instrText xml:space="preserve"> </w:instrText>
    </w:r>
    <w:r>
      <w:rPr>
        <w:rFonts w:cs="Arial"/>
        <w:color w:val="000000"/>
        <w:sz w:val="16"/>
      </w:rPr>
      <w:fldChar w:fldCharType="separate"/>
    </w:r>
    <w:r w:rsidR="009173DD" w:rsidRPr="009173DD">
      <w:rPr>
        <w:rFonts w:cs="Arial"/>
        <w:noProof/>
        <w:color w:val="000000"/>
        <w:sz w:val="16"/>
        <w:lang w:val="el-GR"/>
      </w:rPr>
      <w:t>14</w:t>
    </w:r>
    <w:r>
      <w:rPr>
        <w:rFonts w:cs="Arial"/>
        <w:color w:val="000000"/>
        <w:sz w:val="16"/>
      </w:rPr>
      <w:fldChar w:fldCharType="end"/>
    </w:r>
  </w:p>
  <w:p w:rsidR="00032703" w:rsidRPr="00AC2A27" w:rsidRDefault="00032703">
    <w:pPr>
      <w:tabs>
        <w:tab w:val="center" w:pos="4261"/>
        <w:tab w:val="right" w:pos="8414"/>
      </w:tabs>
      <w:spacing w:line="120" w:lineRule="auto"/>
      <w:ind w:left="114" w:right="108"/>
      <w:jc w:val="both"/>
      <w:rPr>
        <w:rFonts w:ascii="Verdana" w:eastAsia="Verdana" w:hAnsi="Verdana" w:cs="Verdana"/>
        <w:color w:val="000000"/>
        <w:sz w:val="20"/>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EC0" w:rsidRDefault="002E45FF">
      <w:r>
        <w:separator/>
      </w:r>
    </w:p>
  </w:footnote>
  <w:footnote w:type="continuationSeparator" w:id="0">
    <w:p w:rsidR="00734EC0" w:rsidRDefault="002E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s>
      <w:spacing w:before="60" w:after="60"/>
      <w:ind w:left="114" w:right="136"/>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rsidR="00032703" w:rsidRDefault="002E45FF">
    <w:pPr>
      <w:tabs>
        <w:tab w:val="center" w:pos="4261"/>
        <w:tab w:val="left" w:pos="8613"/>
      </w:tabs>
      <w:ind w:left="114" w:right="136"/>
      <w:jc w:val="center"/>
    </w:pPr>
    <w:r>
      <w:rPr>
        <w:rFonts w:cs="Arial"/>
        <w:b/>
        <w:bCs/>
        <w:color w:val="000000"/>
        <w:sz w:val="16"/>
      </w:rPr>
      <w:tab/>
    </w:r>
    <w:r>
      <w:rPr>
        <w:rFonts w:cs="Arial"/>
        <w:b/>
        <w:bCs/>
        <w:color w:val="000000"/>
        <w:sz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 w:val="right" w:pos="8414"/>
      </w:tabs>
      <w:spacing w:before="60" w:after="60"/>
      <w:ind w:left="114" w:right="108"/>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s>
      <w:spacing w:before="60" w:after="60"/>
      <w:ind w:left="114" w:right="136"/>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rsidR="00032703" w:rsidRDefault="002E45FF">
    <w:pPr>
      <w:tabs>
        <w:tab w:val="center" w:pos="4261"/>
        <w:tab w:val="left" w:pos="8613"/>
      </w:tabs>
      <w:ind w:left="114" w:right="136"/>
      <w:jc w:val="center"/>
    </w:pPr>
    <w:r>
      <w:rPr>
        <w:rFonts w:cs="Arial"/>
        <w:b/>
        <w:bCs/>
        <w:color w:val="000000"/>
        <w:sz w:val="16"/>
      </w:rPr>
      <w:tab/>
    </w:r>
    <w:r>
      <w:rPr>
        <w:rFonts w:cs="Arial"/>
        <w:b/>
        <w:bCs/>
        <w:color w:val="000000"/>
        <w:sz w:val="16"/>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 w:val="right" w:pos="8414"/>
      </w:tabs>
      <w:spacing w:before="60" w:after="60"/>
      <w:ind w:left="114" w:right="108"/>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s>
      <w:spacing w:before="60" w:after="60"/>
      <w:ind w:left="114" w:right="136"/>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rsidR="00032703" w:rsidRDefault="002E45FF">
    <w:pPr>
      <w:tabs>
        <w:tab w:val="center" w:pos="4261"/>
        <w:tab w:val="left" w:pos="8613"/>
      </w:tabs>
      <w:ind w:left="114" w:right="136"/>
      <w:jc w:val="center"/>
    </w:pPr>
    <w:r>
      <w:rPr>
        <w:rFonts w:cs="Arial"/>
        <w:b/>
        <w:bCs/>
        <w:color w:val="000000"/>
        <w:sz w:val="16"/>
      </w:rPr>
      <w:tab/>
    </w:r>
    <w:r>
      <w:rPr>
        <w:rFonts w:cs="Arial"/>
        <w:b/>
        <w:bCs/>
        <w:color w:val="000000"/>
        <w:sz w:val="16"/>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03" w:rsidRDefault="002E45FF">
    <w:pPr>
      <w:tabs>
        <w:tab w:val="center" w:pos="4261"/>
        <w:tab w:val="right" w:pos="8414"/>
      </w:tabs>
      <w:spacing w:before="60" w:after="60"/>
      <w:ind w:left="114" w:right="108"/>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736"/>
    <w:multiLevelType w:val="hybridMultilevel"/>
    <w:tmpl w:val="ABF2CE82"/>
    <w:lvl w:ilvl="0" w:tplc="C7DCEDB8">
      <w:start w:val="1"/>
      <w:numFmt w:val="upperRoman"/>
      <w:lvlText w:val="(%1)"/>
      <w:lvlJc w:val="left"/>
      <w:pPr>
        <w:ind w:left="817" w:hanging="425"/>
      </w:pPr>
      <w:rPr>
        <w:rFonts w:ascii="Arial" w:eastAsia="Arial" w:hAnsi="Arial" w:cs="Arial" w:hint="default"/>
        <w:color w:val="000000"/>
        <w:sz w:val="18"/>
      </w:rPr>
    </w:lvl>
    <w:lvl w:ilvl="1" w:tplc="398288EC">
      <w:start w:val="1"/>
      <w:numFmt w:val="bullet"/>
      <w:lvlText w:val="o"/>
      <w:lvlJc w:val="left"/>
      <w:pPr>
        <w:ind w:left="1730" w:hanging="360"/>
      </w:pPr>
      <w:rPr>
        <w:rFonts w:ascii="Courier New" w:eastAsia="Courier New" w:hAnsi="Courier New" w:cs="Courier New" w:hint="default"/>
        <w:color w:val="000000"/>
        <w:sz w:val="24"/>
      </w:rPr>
    </w:lvl>
    <w:lvl w:ilvl="2" w:tplc="6F44F7DA">
      <w:start w:val="1"/>
      <w:numFmt w:val="bullet"/>
      <w:lvlText w:val=""/>
      <w:lvlJc w:val="left"/>
      <w:pPr>
        <w:ind w:left="2450" w:hanging="360"/>
      </w:pPr>
      <w:rPr>
        <w:rFonts w:ascii="Wingdings" w:eastAsia="Wingdings" w:hAnsi="Wingdings" w:cs="Wingdings" w:hint="default"/>
        <w:color w:val="000000"/>
        <w:sz w:val="24"/>
      </w:rPr>
    </w:lvl>
    <w:lvl w:ilvl="3" w:tplc="2368CD30">
      <w:start w:val="1"/>
      <w:numFmt w:val="bullet"/>
      <w:lvlText w:val=""/>
      <w:lvlJc w:val="left"/>
      <w:pPr>
        <w:ind w:left="3170" w:hanging="360"/>
      </w:pPr>
      <w:rPr>
        <w:rFonts w:ascii="Symbol" w:eastAsia="Symbol" w:hAnsi="Symbol" w:cs="Symbol" w:hint="default"/>
        <w:color w:val="000000"/>
        <w:sz w:val="24"/>
      </w:rPr>
    </w:lvl>
    <w:lvl w:ilvl="4" w:tplc="50068588">
      <w:start w:val="1"/>
      <w:numFmt w:val="bullet"/>
      <w:lvlText w:val="o"/>
      <w:lvlJc w:val="left"/>
      <w:pPr>
        <w:ind w:left="3890" w:hanging="360"/>
      </w:pPr>
      <w:rPr>
        <w:rFonts w:ascii="Courier New" w:eastAsia="Courier New" w:hAnsi="Courier New" w:cs="Courier New" w:hint="default"/>
        <w:color w:val="000000"/>
        <w:sz w:val="24"/>
      </w:rPr>
    </w:lvl>
    <w:lvl w:ilvl="5" w:tplc="4A783182">
      <w:start w:val="1"/>
      <w:numFmt w:val="bullet"/>
      <w:lvlText w:val=""/>
      <w:lvlJc w:val="left"/>
      <w:pPr>
        <w:ind w:left="4610" w:hanging="360"/>
      </w:pPr>
      <w:rPr>
        <w:rFonts w:ascii="Wingdings" w:eastAsia="Wingdings" w:hAnsi="Wingdings" w:cs="Wingdings" w:hint="default"/>
        <w:color w:val="000000"/>
        <w:sz w:val="24"/>
      </w:rPr>
    </w:lvl>
    <w:lvl w:ilvl="6" w:tplc="CFCAF228">
      <w:start w:val="1"/>
      <w:numFmt w:val="bullet"/>
      <w:lvlText w:val=""/>
      <w:lvlJc w:val="left"/>
      <w:pPr>
        <w:ind w:left="5330" w:hanging="360"/>
      </w:pPr>
      <w:rPr>
        <w:rFonts w:ascii="Symbol" w:eastAsia="Symbol" w:hAnsi="Symbol" w:cs="Symbol" w:hint="default"/>
        <w:color w:val="000000"/>
        <w:sz w:val="24"/>
      </w:rPr>
    </w:lvl>
    <w:lvl w:ilvl="7" w:tplc="7F78AA14">
      <w:start w:val="1"/>
      <w:numFmt w:val="bullet"/>
      <w:lvlText w:val="o"/>
      <w:lvlJc w:val="left"/>
      <w:pPr>
        <w:ind w:left="6050" w:hanging="360"/>
      </w:pPr>
      <w:rPr>
        <w:rFonts w:ascii="Courier New" w:eastAsia="Courier New" w:hAnsi="Courier New" w:cs="Courier New" w:hint="default"/>
        <w:color w:val="000000"/>
        <w:sz w:val="24"/>
      </w:rPr>
    </w:lvl>
    <w:lvl w:ilvl="8" w:tplc="38F8F084">
      <w:start w:val="1"/>
      <w:numFmt w:val="bullet"/>
      <w:lvlText w:val=""/>
      <w:lvlJc w:val="left"/>
      <w:pPr>
        <w:ind w:left="6770" w:hanging="360"/>
      </w:pPr>
      <w:rPr>
        <w:rFonts w:ascii="Wingdings" w:eastAsia="Wingdings" w:hAnsi="Wingdings" w:cs="Wingdings" w:hint="default"/>
        <w:color w:val="000000"/>
        <w:sz w:val="24"/>
      </w:rPr>
    </w:lvl>
  </w:abstractNum>
  <w:abstractNum w:abstractNumId="1" w15:restartNumberingAfterBreak="0">
    <w:nsid w:val="015F538B"/>
    <w:multiLevelType w:val="hybridMultilevel"/>
    <w:tmpl w:val="9C70D9E8"/>
    <w:lvl w:ilvl="0" w:tplc="2C647E6C">
      <w:start w:val="1"/>
      <w:numFmt w:val="lowerRoman"/>
      <w:lvlText w:val="(%1)"/>
      <w:lvlJc w:val="left"/>
      <w:pPr>
        <w:ind w:left="828" w:hanging="436"/>
      </w:pPr>
      <w:rPr>
        <w:rFonts w:ascii="Arial" w:eastAsia="Arial" w:hAnsi="Arial" w:cs="Arial" w:hint="default"/>
        <w:color w:val="000000"/>
        <w:sz w:val="18"/>
      </w:rPr>
    </w:lvl>
    <w:lvl w:ilvl="1" w:tplc="9BB287A0">
      <w:start w:val="1"/>
      <w:numFmt w:val="lowerLetter"/>
      <w:lvlText w:val="%2."/>
      <w:lvlJc w:val="left"/>
      <w:pPr>
        <w:ind w:left="1548" w:hanging="360"/>
      </w:pPr>
      <w:rPr>
        <w:rFonts w:ascii="Calibri" w:eastAsia="Calibri" w:hAnsi="Calibri" w:cs="Calibri" w:hint="default"/>
        <w:color w:val="000000"/>
        <w:sz w:val="24"/>
      </w:rPr>
    </w:lvl>
    <w:lvl w:ilvl="2" w:tplc="64C8E1D6">
      <w:start w:val="1"/>
      <w:numFmt w:val="lowerRoman"/>
      <w:lvlText w:val="%3."/>
      <w:lvlJc w:val="right"/>
      <w:pPr>
        <w:ind w:left="2268" w:hanging="180"/>
      </w:pPr>
      <w:rPr>
        <w:rFonts w:ascii="Calibri" w:eastAsia="Calibri" w:hAnsi="Calibri" w:cs="Calibri" w:hint="default"/>
        <w:color w:val="000000"/>
        <w:sz w:val="24"/>
      </w:rPr>
    </w:lvl>
    <w:lvl w:ilvl="3" w:tplc="8D627918">
      <w:start w:val="1"/>
      <w:numFmt w:val="decimal"/>
      <w:lvlText w:val="%4."/>
      <w:lvlJc w:val="left"/>
      <w:pPr>
        <w:ind w:left="2988" w:hanging="360"/>
      </w:pPr>
      <w:rPr>
        <w:rFonts w:ascii="Calibri" w:eastAsia="Calibri" w:hAnsi="Calibri" w:cs="Calibri" w:hint="default"/>
        <w:color w:val="000000"/>
        <w:sz w:val="24"/>
      </w:rPr>
    </w:lvl>
    <w:lvl w:ilvl="4" w:tplc="0F603DA4">
      <w:start w:val="1"/>
      <w:numFmt w:val="lowerLetter"/>
      <w:lvlText w:val="%5."/>
      <w:lvlJc w:val="left"/>
      <w:pPr>
        <w:ind w:left="3708" w:hanging="360"/>
      </w:pPr>
      <w:rPr>
        <w:rFonts w:ascii="Calibri" w:eastAsia="Calibri" w:hAnsi="Calibri" w:cs="Calibri" w:hint="default"/>
        <w:color w:val="000000"/>
        <w:sz w:val="24"/>
      </w:rPr>
    </w:lvl>
    <w:lvl w:ilvl="5" w:tplc="1A907AD0">
      <w:start w:val="1"/>
      <w:numFmt w:val="lowerRoman"/>
      <w:lvlText w:val="%6."/>
      <w:lvlJc w:val="right"/>
      <w:pPr>
        <w:ind w:left="4428" w:hanging="180"/>
      </w:pPr>
      <w:rPr>
        <w:rFonts w:ascii="Calibri" w:eastAsia="Calibri" w:hAnsi="Calibri" w:cs="Calibri" w:hint="default"/>
        <w:color w:val="000000"/>
        <w:sz w:val="24"/>
      </w:rPr>
    </w:lvl>
    <w:lvl w:ilvl="6" w:tplc="F704033C">
      <w:start w:val="1"/>
      <w:numFmt w:val="decimal"/>
      <w:lvlText w:val="%7."/>
      <w:lvlJc w:val="left"/>
      <w:pPr>
        <w:ind w:left="5148" w:hanging="360"/>
      </w:pPr>
      <w:rPr>
        <w:rFonts w:ascii="Calibri" w:eastAsia="Calibri" w:hAnsi="Calibri" w:cs="Calibri" w:hint="default"/>
        <w:color w:val="000000"/>
        <w:sz w:val="24"/>
      </w:rPr>
    </w:lvl>
    <w:lvl w:ilvl="7" w:tplc="81F03E18">
      <w:start w:val="1"/>
      <w:numFmt w:val="lowerLetter"/>
      <w:lvlText w:val="%8."/>
      <w:lvlJc w:val="left"/>
      <w:pPr>
        <w:ind w:left="5868" w:hanging="360"/>
      </w:pPr>
      <w:rPr>
        <w:rFonts w:ascii="Calibri" w:eastAsia="Calibri" w:hAnsi="Calibri" w:cs="Calibri" w:hint="default"/>
        <w:color w:val="000000"/>
        <w:sz w:val="24"/>
      </w:rPr>
    </w:lvl>
    <w:lvl w:ilvl="8" w:tplc="A62A4C3C">
      <w:start w:val="1"/>
      <w:numFmt w:val="lowerRoman"/>
      <w:lvlText w:val="%9."/>
      <w:lvlJc w:val="right"/>
      <w:pPr>
        <w:ind w:left="6588" w:hanging="180"/>
      </w:pPr>
      <w:rPr>
        <w:rFonts w:ascii="Calibri" w:eastAsia="Calibri" w:hAnsi="Calibri" w:cs="Calibri" w:hint="default"/>
        <w:color w:val="000000"/>
        <w:sz w:val="24"/>
      </w:rPr>
    </w:lvl>
  </w:abstractNum>
  <w:abstractNum w:abstractNumId="2" w15:restartNumberingAfterBreak="0">
    <w:nsid w:val="07434311"/>
    <w:multiLevelType w:val="hybridMultilevel"/>
    <w:tmpl w:val="6F64C250"/>
    <w:lvl w:ilvl="0" w:tplc="E8A0CC20">
      <w:start w:val="1"/>
      <w:numFmt w:val="bullet"/>
      <w:lvlText w:val=""/>
      <w:lvlJc w:val="left"/>
      <w:pPr>
        <w:ind w:left="1526" w:hanging="284"/>
      </w:pPr>
      <w:rPr>
        <w:rFonts w:ascii="Symbol" w:eastAsia="Symbol" w:hAnsi="Symbol" w:cs="Symbol" w:hint="default"/>
        <w:color w:val="000000"/>
        <w:sz w:val="24"/>
      </w:rPr>
    </w:lvl>
    <w:lvl w:ilvl="1" w:tplc="81761AA4">
      <w:start w:val="1"/>
      <w:numFmt w:val="bullet"/>
      <w:lvlText w:val="o"/>
      <w:lvlJc w:val="left"/>
      <w:pPr>
        <w:ind w:left="2682" w:hanging="360"/>
      </w:pPr>
      <w:rPr>
        <w:rFonts w:ascii="Courier New" w:eastAsia="Courier New" w:hAnsi="Courier New" w:cs="Courier New" w:hint="default"/>
        <w:color w:val="000000"/>
        <w:sz w:val="24"/>
      </w:rPr>
    </w:lvl>
    <w:lvl w:ilvl="2" w:tplc="539CDCA8">
      <w:start w:val="1"/>
      <w:numFmt w:val="bullet"/>
      <w:lvlText w:val=""/>
      <w:lvlJc w:val="left"/>
      <w:pPr>
        <w:ind w:left="3402" w:hanging="360"/>
      </w:pPr>
      <w:rPr>
        <w:rFonts w:ascii="Wingdings" w:eastAsia="Wingdings" w:hAnsi="Wingdings" w:cs="Wingdings" w:hint="default"/>
        <w:color w:val="000000"/>
        <w:sz w:val="24"/>
      </w:rPr>
    </w:lvl>
    <w:lvl w:ilvl="3" w:tplc="D11EEB34">
      <w:start w:val="1"/>
      <w:numFmt w:val="bullet"/>
      <w:lvlText w:val=""/>
      <w:lvlJc w:val="left"/>
      <w:pPr>
        <w:ind w:left="4122" w:hanging="360"/>
      </w:pPr>
      <w:rPr>
        <w:rFonts w:ascii="Symbol" w:eastAsia="Symbol" w:hAnsi="Symbol" w:cs="Symbol" w:hint="default"/>
        <w:color w:val="000000"/>
        <w:sz w:val="24"/>
      </w:rPr>
    </w:lvl>
    <w:lvl w:ilvl="4" w:tplc="B4DCD558">
      <w:start w:val="1"/>
      <w:numFmt w:val="bullet"/>
      <w:lvlText w:val="o"/>
      <w:lvlJc w:val="left"/>
      <w:pPr>
        <w:ind w:left="4842" w:hanging="360"/>
      </w:pPr>
      <w:rPr>
        <w:rFonts w:ascii="Courier New" w:eastAsia="Courier New" w:hAnsi="Courier New" w:cs="Courier New" w:hint="default"/>
        <w:color w:val="000000"/>
        <w:sz w:val="24"/>
      </w:rPr>
    </w:lvl>
    <w:lvl w:ilvl="5" w:tplc="12BC1374">
      <w:start w:val="1"/>
      <w:numFmt w:val="bullet"/>
      <w:lvlText w:val=""/>
      <w:lvlJc w:val="left"/>
      <w:pPr>
        <w:ind w:left="5562" w:hanging="360"/>
      </w:pPr>
      <w:rPr>
        <w:rFonts w:ascii="Wingdings" w:eastAsia="Wingdings" w:hAnsi="Wingdings" w:cs="Wingdings" w:hint="default"/>
        <w:color w:val="000000"/>
        <w:sz w:val="24"/>
      </w:rPr>
    </w:lvl>
    <w:lvl w:ilvl="6" w:tplc="ACDAD6FA">
      <w:start w:val="1"/>
      <w:numFmt w:val="bullet"/>
      <w:lvlText w:val=""/>
      <w:lvlJc w:val="left"/>
      <w:pPr>
        <w:ind w:left="6282" w:hanging="360"/>
      </w:pPr>
      <w:rPr>
        <w:rFonts w:ascii="Symbol" w:eastAsia="Symbol" w:hAnsi="Symbol" w:cs="Symbol" w:hint="default"/>
        <w:color w:val="000000"/>
        <w:sz w:val="24"/>
      </w:rPr>
    </w:lvl>
    <w:lvl w:ilvl="7" w:tplc="D58CD22E">
      <w:start w:val="1"/>
      <w:numFmt w:val="bullet"/>
      <w:lvlText w:val="o"/>
      <w:lvlJc w:val="left"/>
      <w:pPr>
        <w:ind w:left="7002" w:hanging="360"/>
      </w:pPr>
      <w:rPr>
        <w:rFonts w:ascii="Courier New" w:eastAsia="Courier New" w:hAnsi="Courier New" w:cs="Courier New" w:hint="default"/>
        <w:color w:val="000000"/>
        <w:sz w:val="24"/>
      </w:rPr>
    </w:lvl>
    <w:lvl w:ilvl="8" w:tplc="D0F4A360">
      <w:start w:val="1"/>
      <w:numFmt w:val="bullet"/>
      <w:lvlText w:val=""/>
      <w:lvlJc w:val="left"/>
      <w:pPr>
        <w:ind w:left="7722" w:hanging="360"/>
      </w:pPr>
      <w:rPr>
        <w:rFonts w:ascii="Wingdings" w:eastAsia="Wingdings" w:hAnsi="Wingdings" w:cs="Wingdings" w:hint="default"/>
        <w:color w:val="000000"/>
        <w:sz w:val="24"/>
      </w:rPr>
    </w:lvl>
  </w:abstractNum>
  <w:abstractNum w:abstractNumId="3" w15:restartNumberingAfterBreak="0">
    <w:nsid w:val="0866529B"/>
    <w:multiLevelType w:val="hybridMultilevel"/>
    <w:tmpl w:val="BAC2155E"/>
    <w:lvl w:ilvl="0" w:tplc="0352D08A">
      <w:start w:val="1"/>
      <w:numFmt w:val="lowerRoman"/>
      <w:lvlText w:val="(%1)"/>
      <w:lvlJc w:val="left"/>
      <w:pPr>
        <w:ind w:left="822" w:hanging="357"/>
      </w:pPr>
      <w:rPr>
        <w:rFonts w:ascii="Calibri" w:eastAsia="Calibri" w:hAnsi="Calibri" w:cs="Calibri" w:hint="default"/>
        <w:color w:val="000000"/>
        <w:sz w:val="24"/>
      </w:rPr>
    </w:lvl>
    <w:lvl w:ilvl="1" w:tplc="FACC310E">
      <w:start w:val="1"/>
      <w:numFmt w:val="decimal"/>
      <w:lvlText w:val="%2."/>
      <w:lvlJc w:val="left"/>
      <w:pPr>
        <w:ind w:left="1548" w:hanging="360"/>
      </w:pPr>
      <w:rPr>
        <w:rFonts w:ascii="Calibri" w:eastAsia="Calibri" w:hAnsi="Calibri" w:cs="Calibri" w:hint="default"/>
        <w:color w:val="000000"/>
        <w:sz w:val="24"/>
      </w:rPr>
    </w:lvl>
    <w:lvl w:ilvl="2" w:tplc="5D168576">
      <w:start w:val="1"/>
      <w:numFmt w:val="decimal"/>
      <w:lvlText w:val="%3."/>
      <w:lvlJc w:val="left"/>
      <w:pPr>
        <w:ind w:left="2268" w:hanging="360"/>
      </w:pPr>
      <w:rPr>
        <w:rFonts w:ascii="Calibri" w:eastAsia="Calibri" w:hAnsi="Calibri" w:cs="Calibri" w:hint="default"/>
        <w:color w:val="000000"/>
        <w:sz w:val="24"/>
      </w:rPr>
    </w:lvl>
    <w:lvl w:ilvl="3" w:tplc="A5B8F84E">
      <w:start w:val="1"/>
      <w:numFmt w:val="decimal"/>
      <w:lvlText w:val="%4."/>
      <w:lvlJc w:val="left"/>
      <w:pPr>
        <w:ind w:left="2988" w:hanging="360"/>
      </w:pPr>
      <w:rPr>
        <w:rFonts w:ascii="Calibri" w:eastAsia="Calibri" w:hAnsi="Calibri" w:cs="Calibri" w:hint="default"/>
        <w:color w:val="000000"/>
        <w:sz w:val="24"/>
      </w:rPr>
    </w:lvl>
    <w:lvl w:ilvl="4" w:tplc="63EE15B6">
      <w:start w:val="1"/>
      <w:numFmt w:val="decimal"/>
      <w:lvlText w:val="%5."/>
      <w:lvlJc w:val="left"/>
      <w:pPr>
        <w:ind w:left="3708" w:hanging="360"/>
      </w:pPr>
      <w:rPr>
        <w:rFonts w:ascii="Calibri" w:eastAsia="Calibri" w:hAnsi="Calibri" w:cs="Calibri" w:hint="default"/>
        <w:color w:val="000000"/>
        <w:sz w:val="24"/>
      </w:rPr>
    </w:lvl>
    <w:lvl w:ilvl="5" w:tplc="34FE669E">
      <w:start w:val="1"/>
      <w:numFmt w:val="decimal"/>
      <w:lvlText w:val="%6."/>
      <w:lvlJc w:val="left"/>
      <w:pPr>
        <w:ind w:left="4428" w:hanging="360"/>
      </w:pPr>
      <w:rPr>
        <w:rFonts w:ascii="Calibri" w:eastAsia="Calibri" w:hAnsi="Calibri" w:cs="Calibri" w:hint="default"/>
        <w:color w:val="000000"/>
        <w:sz w:val="24"/>
      </w:rPr>
    </w:lvl>
    <w:lvl w:ilvl="6" w:tplc="259424C2">
      <w:start w:val="1"/>
      <w:numFmt w:val="decimal"/>
      <w:lvlText w:val="%7."/>
      <w:lvlJc w:val="left"/>
      <w:pPr>
        <w:ind w:left="5148" w:hanging="360"/>
      </w:pPr>
      <w:rPr>
        <w:rFonts w:ascii="Calibri" w:eastAsia="Calibri" w:hAnsi="Calibri" w:cs="Calibri" w:hint="default"/>
        <w:color w:val="000000"/>
        <w:sz w:val="24"/>
      </w:rPr>
    </w:lvl>
    <w:lvl w:ilvl="7" w:tplc="92BA6226">
      <w:start w:val="1"/>
      <w:numFmt w:val="decimal"/>
      <w:lvlText w:val="%8."/>
      <w:lvlJc w:val="left"/>
      <w:pPr>
        <w:ind w:left="5868" w:hanging="360"/>
      </w:pPr>
      <w:rPr>
        <w:rFonts w:ascii="Calibri" w:eastAsia="Calibri" w:hAnsi="Calibri" w:cs="Calibri" w:hint="default"/>
        <w:color w:val="000000"/>
        <w:sz w:val="24"/>
      </w:rPr>
    </w:lvl>
    <w:lvl w:ilvl="8" w:tplc="EAEA9652">
      <w:start w:val="1"/>
      <w:numFmt w:val="decimal"/>
      <w:lvlText w:val="%9."/>
      <w:lvlJc w:val="left"/>
      <w:pPr>
        <w:ind w:left="6588" w:hanging="360"/>
      </w:pPr>
      <w:rPr>
        <w:rFonts w:ascii="Calibri" w:eastAsia="Calibri" w:hAnsi="Calibri" w:cs="Calibri" w:hint="default"/>
        <w:color w:val="000000"/>
        <w:sz w:val="24"/>
      </w:rPr>
    </w:lvl>
  </w:abstractNum>
  <w:abstractNum w:abstractNumId="4" w15:restartNumberingAfterBreak="0">
    <w:nsid w:val="0BFB54C6"/>
    <w:multiLevelType w:val="multilevel"/>
    <w:tmpl w:val="FB9400C8"/>
    <w:lvl w:ilvl="0">
      <w:start w:val="3"/>
      <w:numFmt w:val="decimal"/>
      <w:lvlText w:val="%1"/>
      <w:lvlJc w:val="left"/>
      <w:pPr>
        <w:ind w:left="468" w:hanging="360"/>
      </w:pPr>
      <w:rPr>
        <w:rFonts w:ascii="Arial" w:eastAsia="Arial" w:hAnsi="Arial" w:cs="Arial" w:hint="default"/>
        <w:color w:val="000000"/>
        <w:sz w:val="18"/>
      </w:rPr>
    </w:lvl>
    <w:lvl w:ilvl="1">
      <w:start w:val="8"/>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5" w15:restartNumberingAfterBreak="0">
    <w:nsid w:val="0F7A777D"/>
    <w:multiLevelType w:val="multilevel"/>
    <w:tmpl w:val="6D76B1B4"/>
    <w:lvl w:ilvl="0">
      <w:start w:val="5"/>
      <w:numFmt w:val="decimal"/>
      <w:lvlText w:val="%1"/>
      <w:lvlJc w:val="left"/>
      <w:pPr>
        <w:ind w:left="468" w:hanging="360"/>
      </w:pPr>
      <w:rPr>
        <w:rFonts w:ascii="Arial" w:eastAsia="Arial" w:hAnsi="Arial" w:cs="Arial" w:hint="default"/>
        <w:color w:val="000000"/>
        <w:sz w:val="18"/>
      </w:rPr>
    </w:lvl>
    <w:lvl w:ilvl="1">
      <w:start w:val="1"/>
      <w:numFmt w:val="decimal"/>
      <w:lvlText w:val="%1.%2"/>
      <w:lvlJc w:val="left"/>
      <w:pPr>
        <w:ind w:left="970" w:hanging="360"/>
      </w:pPr>
      <w:rPr>
        <w:rFonts w:ascii="Calibri" w:eastAsia="Calibri" w:hAnsi="Calibri" w:cs="Calibri" w:hint="default"/>
        <w:color w:val="000000"/>
        <w:sz w:val="18"/>
      </w:rPr>
    </w:lvl>
    <w:lvl w:ilvl="2">
      <w:start w:val="1"/>
      <w:numFmt w:val="decimal"/>
      <w:lvlText w:val="%1.%2.%3"/>
      <w:lvlJc w:val="left"/>
      <w:pPr>
        <w:ind w:left="1832"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560" w:hanging="144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5924" w:hanging="1800"/>
      </w:pPr>
      <w:rPr>
        <w:rFonts w:ascii="Calibri" w:eastAsia="Calibri" w:hAnsi="Calibri" w:cs="Calibri" w:hint="default"/>
        <w:color w:val="000000"/>
        <w:sz w:val="24"/>
      </w:rPr>
    </w:lvl>
  </w:abstractNum>
  <w:abstractNum w:abstractNumId="6" w15:restartNumberingAfterBreak="0">
    <w:nsid w:val="0FFC62CD"/>
    <w:multiLevelType w:val="hybridMultilevel"/>
    <w:tmpl w:val="5A4C95E2"/>
    <w:lvl w:ilvl="0" w:tplc="8654E8F4">
      <w:start w:val="1"/>
      <w:numFmt w:val="decimal"/>
      <w:lvlText w:val="%1)"/>
      <w:lvlJc w:val="left"/>
      <w:pPr>
        <w:ind w:left="468" w:hanging="360"/>
      </w:pPr>
      <w:rPr>
        <w:rFonts w:ascii="Arial" w:eastAsia="Arial" w:hAnsi="Arial" w:cs="Arial" w:hint="default"/>
        <w:color w:val="000000"/>
        <w:sz w:val="18"/>
      </w:rPr>
    </w:lvl>
    <w:lvl w:ilvl="1" w:tplc="7032BF74">
      <w:start w:val="1"/>
      <w:numFmt w:val="lowerLetter"/>
      <w:lvlText w:val="%2)"/>
      <w:lvlJc w:val="left"/>
      <w:pPr>
        <w:ind w:left="828" w:hanging="360"/>
      </w:pPr>
      <w:rPr>
        <w:rFonts w:ascii="Calibri" w:eastAsia="Calibri" w:hAnsi="Calibri" w:cs="Calibri" w:hint="default"/>
        <w:color w:val="000000"/>
        <w:sz w:val="24"/>
      </w:rPr>
    </w:lvl>
    <w:lvl w:ilvl="2" w:tplc="514888E0">
      <w:start w:val="1"/>
      <w:numFmt w:val="lowerRoman"/>
      <w:lvlText w:val="%3)"/>
      <w:lvlJc w:val="left"/>
      <w:pPr>
        <w:ind w:left="1188" w:hanging="360"/>
      </w:pPr>
      <w:rPr>
        <w:rFonts w:ascii="Calibri" w:eastAsia="Calibri" w:hAnsi="Calibri" w:cs="Calibri" w:hint="default"/>
        <w:color w:val="000000"/>
        <w:sz w:val="24"/>
      </w:rPr>
    </w:lvl>
    <w:lvl w:ilvl="3" w:tplc="677C92EE">
      <w:start w:val="1"/>
      <w:numFmt w:val="decimal"/>
      <w:lvlText w:val="(%4)"/>
      <w:lvlJc w:val="left"/>
      <w:pPr>
        <w:ind w:left="1548" w:hanging="360"/>
      </w:pPr>
      <w:rPr>
        <w:rFonts w:ascii="Calibri" w:eastAsia="Calibri" w:hAnsi="Calibri" w:cs="Calibri" w:hint="default"/>
        <w:color w:val="000000"/>
        <w:sz w:val="24"/>
      </w:rPr>
    </w:lvl>
    <w:lvl w:ilvl="4" w:tplc="235A89A0">
      <w:start w:val="1"/>
      <w:numFmt w:val="lowerLetter"/>
      <w:lvlText w:val="(%5)"/>
      <w:lvlJc w:val="left"/>
      <w:pPr>
        <w:ind w:left="1908" w:hanging="360"/>
      </w:pPr>
      <w:rPr>
        <w:rFonts w:ascii="Calibri" w:eastAsia="Calibri" w:hAnsi="Calibri" w:cs="Calibri" w:hint="default"/>
        <w:color w:val="000000"/>
        <w:sz w:val="24"/>
      </w:rPr>
    </w:lvl>
    <w:lvl w:ilvl="5" w:tplc="5608CBD8">
      <w:start w:val="1"/>
      <w:numFmt w:val="lowerRoman"/>
      <w:lvlText w:val="(%6)"/>
      <w:lvlJc w:val="left"/>
      <w:pPr>
        <w:ind w:left="2268" w:hanging="360"/>
      </w:pPr>
      <w:rPr>
        <w:rFonts w:ascii="Calibri" w:eastAsia="Calibri" w:hAnsi="Calibri" w:cs="Calibri" w:hint="default"/>
        <w:color w:val="000000"/>
        <w:sz w:val="24"/>
      </w:rPr>
    </w:lvl>
    <w:lvl w:ilvl="6" w:tplc="BB380CE0">
      <w:start w:val="1"/>
      <w:numFmt w:val="decimal"/>
      <w:lvlText w:val="%7."/>
      <w:lvlJc w:val="left"/>
      <w:pPr>
        <w:ind w:left="2628" w:hanging="360"/>
      </w:pPr>
      <w:rPr>
        <w:rFonts w:ascii="Calibri" w:eastAsia="Calibri" w:hAnsi="Calibri" w:cs="Calibri" w:hint="default"/>
        <w:color w:val="000000"/>
        <w:sz w:val="24"/>
      </w:rPr>
    </w:lvl>
    <w:lvl w:ilvl="7" w:tplc="704C809A">
      <w:start w:val="1"/>
      <w:numFmt w:val="lowerLetter"/>
      <w:lvlText w:val="%8."/>
      <w:lvlJc w:val="left"/>
      <w:pPr>
        <w:ind w:left="2988" w:hanging="360"/>
      </w:pPr>
      <w:rPr>
        <w:rFonts w:ascii="Calibri" w:eastAsia="Calibri" w:hAnsi="Calibri" w:cs="Calibri" w:hint="default"/>
        <w:color w:val="000000"/>
        <w:sz w:val="24"/>
      </w:rPr>
    </w:lvl>
    <w:lvl w:ilvl="8" w:tplc="F38C04D2">
      <w:start w:val="1"/>
      <w:numFmt w:val="lowerRoman"/>
      <w:lvlText w:val="%9."/>
      <w:lvlJc w:val="left"/>
      <w:pPr>
        <w:ind w:left="3348" w:hanging="360"/>
      </w:pPr>
      <w:rPr>
        <w:rFonts w:ascii="Calibri" w:eastAsia="Calibri" w:hAnsi="Calibri" w:cs="Calibri" w:hint="default"/>
        <w:color w:val="000000"/>
        <w:sz w:val="24"/>
      </w:rPr>
    </w:lvl>
  </w:abstractNum>
  <w:abstractNum w:abstractNumId="7" w15:restartNumberingAfterBreak="0">
    <w:nsid w:val="10E54581"/>
    <w:multiLevelType w:val="hybridMultilevel"/>
    <w:tmpl w:val="50680308"/>
    <w:lvl w:ilvl="0" w:tplc="96BC249A">
      <w:start w:val="1"/>
      <w:numFmt w:val="lowerRoman"/>
      <w:lvlText w:val="(%1)"/>
      <w:lvlJc w:val="left"/>
      <w:pPr>
        <w:ind w:left="828" w:hanging="436"/>
      </w:pPr>
      <w:rPr>
        <w:rFonts w:ascii="Arial" w:eastAsia="Arial" w:hAnsi="Arial" w:cs="Arial" w:hint="default"/>
        <w:color w:val="000000"/>
        <w:sz w:val="18"/>
      </w:rPr>
    </w:lvl>
    <w:lvl w:ilvl="1" w:tplc="86F28BA0">
      <w:start w:val="1"/>
      <w:numFmt w:val="lowerLetter"/>
      <w:lvlText w:val="%2."/>
      <w:lvlJc w:val="left"/>
      <w:pPr>
        <w:ind w:left="1548" w:hanging="360"/>
      </w:pPr>
      <w:rPr>
        <w:rFonts w:ascii="Calibri" w:eastAsia="Calibri" w:hAnsi="Calibri" w:cs="Calibri" w:hint="default"/>
        <w:color w:val="000000"/>
        <w:sz w:val="24"/>
      </w:rPr>
    </w:lvl>
    <w:lvl w:ilvl="2" w:tplc="EB9097E6">
      <w:start w:val="1"/>
      <w:numFmt w:val="lowerRoman"/>
      <w:lvlText w:val="%3."/>
      <w:lvlJc w:val="right"/>
      <w:pPr>
        <w:ind w:left="2268" w:hanging="180"/>
      </w:pPr>
      <w:rPr>
        <w:rFonts w:ascii="Calibri" w:eastAsia="Calibri" w:hAnsi="Calibri" w:cs="Calibri" w:hint="default"/>
        <w:color w:val="000000"/>
        <w:sz w:val="24"/>
      </w:rPr>
    </w:lvl>
    <w:lvl w:ilvl="3" w:tplc="D690E532">
      <w:start w:val="1"/>
      <w:numFmt w:val="decimal"/>
      <w:lvlText w:val="%4."/>
      <w:lvlJc w:val="left"/>
      <w:pPr>
        <w:ind w:left="2988" w:hanging="360"/>
      </w:pPr>
      <w:rPr>
        <w:rFonts w:ascii="Calibri" w:eastAsia="Calibri" w:hAnsi="Calibri" w:cs="Calibri" w:hint="default"/>
        <w:color w:val="000000"/>
        <w:sz w:val="24"/>
      </w:rPr>
    </w:lvl>
    <w:lvl w:ilvl="4" w:tplc="50B2118E">
      <w:start w:val="1"/>
      <w:numFmt w:val="lowerLetter"/>
      <w:lvlText w:val="%5."/>
      <w:lvlJc w:val="left"/>
      <w:pPr>
        <w:ind w:left="3708" w:hanging="360"/>
      </w:pPr>
      <w:rPr>
        <w:rFonts w:ascii="Calibri" w:eastAsia="Calibri" w:hAnsi="Calibri" w:cs="Calibri" w:hint="default"/>
        <w:color w:val="000000"/>
        <w:sz w:val="24"/>
      </w:rPr>
    </w:lvl>
    <w:lvl w:ilvl="5" w:tplc="E4E600AE">
      <w:start w:val="1"/>
      <w:numFmt w:val="lowerRoman"/>
      <w:lvlText w:val="%6."/>
      <w:lvlJc w:val="right"/>
      <w:pPr>
        <w:ind w:left="4428" w:hanging="180"/>
      </w:pPr>
      <w:rPr>
        <w:rFonts w:ascii="Calibri" w:eastAsia="Calibri" w:hAnsi="Calibri" w:cs="Calibri" w:hint="default"/>
        <w:color w:val="000000"/>
        <w:sz w:val="24"/>
      </w:rPr>
    </w:lvl>
    <w:lvl w:ilvl="6" w:tplc="6ED8DBF4">
      <w:start w:val="1"/>
      <w:numFmt w:val="decimal"/>
      <w:lvlText w:val="%7."/>
      <w:lvlJc w:val="left"/>
      <w:pPr>
        <w:ind w:left="5148" w:hanging="360"/>
      </w:pPr>
      <w:rPr>
        <w:rFonts w:ascii="Calibri" w:eastAsia="Calibri" w:hAnsi="Calibri" w:cs="Calibri" w:hint="default"/>
        <w:color w:val="000000"/>
        <w:sz w:val="24"/>
      </w:rPr>
    </w:lvl>
    <w:lvl w:ilvl="7" w:tplc="E3B4FF46">
      <w:start w:val="1"/>
      <w:numFmt w:val="lowerLetter"/>
      <w:lvlText w:val="%8."/>
      <w:lvlJc w:val="left"/>
      <w:pPr>
        <w:ind w:left="5868" w:hanging="360"/>
      </w:pPr>
      <w:rPr>
        <w:rFonts w:ascii="Calibri" w:eastAsia="Calibri" w:hAnsi="Calibri" w:cs="Calibri" w:hint="default"/>
        <w:color w:val="000000"/>
        <w:sz w:val="24"/>
      </w:rPr>
    </w:lvl>
    <w:lvl w:ilvl="8" w:tplc="A7760950">
      <w:start w:val="1"/>
      <w:numFmt w:val="lowerRoman"/>
      <w:lvlText w:val="%9."/>
      <w:lvlJc w:val="right"/>
      <w:pPr>
        <w:ind w:left="6588" w:hanging="180"/>
      </w:pPr>
      <w:rPr>
        <w:rFonts w:ascii="Calibri" w:eastAsia="Calibri" w:hAnsi="Calibri" w:cs="Calibri" w:hint="default"/>
        <w:color w:val="000000"/>
        <w:sz w:val="24"/>
      </w:rPr>
    </w:lvl>
  </w:abstractNum>
  <w:abstractNum w:abstractNumId="8" w15:restartNumberingAfterBreak="0">
    <w:nsid w:val="17CC1AB3"/>
    <w:multiLevelType w:val="multilevel"/>
    <w:tmpl w:val="F80C6526"/>
    <w:lvl w:ilvl="0">
      <w:start w:val="6"/>
      <w:numFmt w:val="decimal"/>
      <w:lvlText w:val="%1."/>
      <w:lvlJc w:val="left"/>
      <w:pPr>
        <w:ind w:left="603" w:hanging="495"/>
      </w:pPr>
      <w:rPr>
        <w:rFonts w:ascii="Arial" w:eastAsia="Arial" w:hAnsi="Arial" w:cs="Arial" w:hint="default"/>
        <w:color w:val="000000"/>
        <w:sz w:val="18"/>
      </w:rPr>
    </w:lvl>
    <w:lvl w:ilvl="1">
      <w:start w:val="1"/>
      <w:numFmt w:val="decimal"/>
      <w:lvlText w:val="%1.%2."/>
      <w:lvlJc w:val="left"/>
      <w:pPr>
        <w:ind w:left="1330" w:hanging="72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9" w15:restartNumberingAfterBreak="0">
    <w:nsid w:val="1AC34E92"/>
    <w:multiLevelType w:val="multilevel"/>
    <w:tmpl w:val="EABCE194"/>
    <w:lvl w:ilvl="0">
      <w:start w:val="6"/>
      <w:numFmt w:val="decimal"/>
      <w:lvlText w:val="%1."/>
      <w:lvlJc w:val="left"/>
      <w:pPr>
        <w:ind w:left="603" w:hanging="495"/>
      </w:pPr>
      <w:rPr>
        <w:rFonts w:ascii="Arial" w:eastAsia="Arial" w:hAnsi="Arial" w:cs="Arial" w:hint="default"/>
        <w:color w:val="000000"/>
        <w:sz w:val="18"/>
      </w:rPr>
    </w:lvl>
    <w:lvl w:ilvl="1">
      <w:start w:val="1"/>
      <w:numFmt w:val="decimal"/>
      <w:lvlText w:val="%1.%2."/>
      <w:lvlJc w:val="left"/>
      <w:pPr>
        <w:ind w:left="1330" w:hanging="72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10" w15:restartNumberingAfterBreak="0">
    <w:nsid w:val="1D3C3892"/>
    <w:multiLevelType w:val="multilevel"/>
    <w:tmpl w:val="7E9A5D4A"/>
    <w:lvl w:ilvl="0">
      <w:start w:val="5"/>
      <w:numFmt w:val="decimal"/>
      <w:lvlText w:val="%1"/>
      <w:lvlJc w:val="left"/>
      <w:pPr>
        <w:ind w:left="468" w:hanging="360"/>
      </w:pPr>
      <w:rPr>
        <w:rFonts w:ascii="Arial" w:eastAsia="Arial" w:hAnsi="Arial" w:cs="Arial" w:hint="default"/>
        <w:color w:val="000000"/>
        <w:sz w:val="18"/>
      </w:rPr>
    </w:lvl>
    <w:lvl w:ilvl="1">
      <w:start w:val="1"/>
      <w:numFmt w:val="decimal"/>
      <w:lvlText w:val="%1.%2"/>
      <w:lvlJc w:val="left"/>
      <w:pPr>
        <w:ind w:left="970" w:hanging="360"/>
      </w:pPr>
      <w:rPr>
        <w:rFonts w:ascii="Calibri" w:eastAsia="Calibri" w:hAnsi="Calibri" w:cs="Calibri" w:hint="default"/>
        <w:color w:val="000000"/>
        <w:sz w:val="24"/>
      </w:rPr>
    </w:lvl>
    <w:lvl w:ilvl="2">
      <w:start w:val="1"/>
      <w:numFmt w:val="decimal"/>
      <w:lvlText w:val="%1.%2.%3"/>
      <w:lvlJc w:val="left"/>
      <w:pPr>
        <w:ind w:left="1832"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560" w:hanging="144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5924" w:hanging="1800"/>
      </w:pPr>
      <w:rPr>
        <w:rFonts w:ascii="Calibri" w:eastAsia="Calibri" w:hAnsi="Calibri" w:cs="Calibri" w:hint="default"/>
        <w:color w:val="000000"/>
        <w:sz w:val="24"/>
      </w:rPr>
    </w:lvl>
  </w:abstractNum>
  <w:abstractNum w:abstractNumId="11" w15:restartNumberingAfterBreak="0">
    <w:nsid w:val="24F33133"/>
    <w:multiLevelType w:val="hybridMultilevel"/>
    <w:tmpl w:val="56AECDFE"/>
    <w:lvl w:ilvl="0" w:tplc="409E5382">
      <w:start w:val="1"/>
      <w:numFmt w:val="bullet"/>
      <w:lvlText w:val=""/>
      <w:lvlJc w:val="left"/>
      <w:pPr>
        <w:ind w:left="392" w:hanging="284"/>
      </w:pPr>
      <w:rPr>
        <w:rFonts w:ascii="Symbol" w:eastAsia="Symbol" w:hAnsi="Symbol" w:cs="Symbol" w:hint="default"/>
        <w:color w:val="000000"/>
        <w:sz w:val="24"/>
      </w:rPr>
    </w:lvl>
    <w:lvl w:ilvl="1" w:tplc="2660830C">
      <w:start w:val="1"/>
      <w:numFmt w:val="bullet"/>
      <w:lvlText w:val="o"/>
      <w:lvlJc w:val="left"/>
      <w:pPr>
        <w:ind w:left="1548" w:hanging="360"/>
      </w:pPr>
      <w:rPr>
        <w:rFonts w:ascii="Courier New" w:eastAsia="Courier New" w:hAnsi="Courier New" w:cs="Courier New" w:hint="default"/>
        <w:color w:val="000000"/>
        <w:sz w:val="24"/>
      </w:rPr>
    </w:lvl>
    <w:lvl w:ilvl="2" w:tplc="CC54592E">
      <w:start w:val="1"/>
      <w:numFmt w:val="bullet"/>
      <w:lvlText w:val=""/>
      <w:lvlJc w:val="left"/>
      <w:pPr>
        <w:ind w:left="2268" w:hanging="360"/>
      </w:pPr>
      <w:rPr>
        <w:rFonts w:ascii="Wingdings" w:eastAsia="Wingdings" w:hAnsi="Wingdings" w:cs="Wingdings" w:hint="default"/>
        <w:color w:val="000000"/>
        <w:sz w:val="24"/>
      </w:rPr>
    </w:lvl>
    <w:lvl w:ilvl="3" w:tplc="CFB62748">
      <w:start w:val="1"/>
      <w:numFmt w:val="bullet"/>
      <w:lvlText w:val=""/>
      <w:lvlJc w:val="left"/>
      <w:pPr>
        <w:ind w:left="2988" w:hanging="360"/>
      </w:pPr>
      <w:rPr>
        <w:rFonts w:ascii="Symbol" w:eastAsia="Symbol" w:hAnsi="Symbol" w:cs="Symbol" w:hint="default"/>
        <w:color w:val="000000"/>
        <w:sz w:val="24"/>
      </w:rPr>
    </w:lvl>
    <w:lvl w:ilvl="4" w:tplc="3A2C3AB6">
      <w:start w:val="1"/>
      <w:numFmt w:val="bullet"/>
      <w:lvlText w:val="o"/>
      <w:lvlJc w:val="left"/>
      <w:pPr>
        <w:ind w:left="3708" w:hanging="360"/>
      </w:pPr>
      <w:rPr>
        <w:rFonts w:ascii="Courier New" w:eastAsia="Courier New" w:hAnsi="Courier New" w:cs="Courier New" w:hint="default"/>
        <w:color w:val="000000"/>
        <w:sz w:val="24"/>
      </w:rPr>
    </w:lvl>
    <w:lvl w:ilvl="5" w:tplc="A33E1EBE">
      <w:start w:val="1"/>
      <w:numFmt w:val="bullet"/>
      <w:lvlText w:val=""/>
      <w:lvlJc w:val="left"/>
      <w:pPr>
        <w:ind w:left="4428" w:hanging="360"/>
      </w:pPr>
      <w:rPr>
        <w:rFonts w:ascii="Wingdings" w:eastAsia="Wingdings" w:hAnsi="Wingdings" w:cs="Wingdings" w:hint="default"/>
        <w:color w:val="000000"/>
        <w:sz w:val="24"/>
      </w:rPr>
    </w:lvl>
    <w:lvl w:ilvl="6" w:tplc="E2F8C308">
      <w:start w:val="1"/>
      <w:numFmt w:val="bullet"/>
      <w:lvlText w:val=""/>
      <w:lvlJc w:val="left"/>
      <w:pPr>
        <w:ind w:left="5148" w:hanging="360"/>
      </w:pPr>
      <w:rPr>
        <w:rFonts w:ascii="Symbol" w:eastAsia="Symbol" w:hAnsi="Symbol" w:cs="Symbol" w:hint="default"/>
        <w:color w:val="000000"/>
        <w:sz w:val="24"/>
      </w:rPr>
    </w:lvl>
    <w:lvl w:ilvl="7" w:tplc="A25AE894">
      <w:start w:val="1"/>
      <w:numFmt w:val="bullet"/>
      <w:lvlText w:val="o"/>
      <w:lvlJc w:val="left"/>
      <w:pPr>
        <w:ind w:left="5868" w:hanging="360"/>
      </w:pPr>
      <w:rPr>
        <w:rFonts w:ascii="Courier New" w:eastAsia="Courier New" w:hAnsi="Courier New" w:cs="Courier New" w:hint="default"/>
        <w:color w:val="000000"/>
        <w:sz w:val="24"/>
      </w:rPr>
    </w:lvl>
    <w:lvl w:ilvl="8" w:tplc="1C926664">
      <w:start w:val="1"/>
      <w:numFmt w:val="bullet"/>
      <w:lvlText w:val=""/>
      <w:lvlJc w:val="left"/>
      <w:pPr>
        <w:ind w:left="6588" w:hanging="360"/>
      </w:pPr>
      <w:rPr>
        <w:rFonts w:ascii="Wingdings" w:eastAsia="Wingdings" w:hAnsi="Wingdings" w:cs="Wingdings" w:hint="default"/>
        <w:color w:val="000000"/>
        <w:sz w:val="24"/>
      </w:rPr>
    </w:lvl>
  </w:abstractNum>
  <w:abstractNum w:abstractNumId="12" w15:restartNumberingAfterBreak="0">
    <w:nsid w:val="254F11EA"/>
    <w:multiLevelType w:val="hybridMultilevel"/>
    <w:tmpl w:val="D3B444F2"/>
    <w:lvl w:ilvl="0" w:tplc="76D66746">
      <w:start w:val="1"/>
      <w:numFmt w:val="lowerRoman"/>
      <w:lvlText w:val="(%1)"/>
      <w:lvlJc w:val="left"/>
      <w:pPr>
        <w:ind w:left="817" w:hanging="425"/>
      </w:pPr>
      <w:rPr>
        <w:rFonts w:ascii="Arial" w:eastAsia="Arial" w:hAnsi="Arial" w:cs="Arial" w:hint="default"/>
        <w:color w:val="000000"/>
        <w:sz w:val="18"/>
      </w:rPr>
    </w:lvl>
    <w:lvl w:ilvl="1" w:tplc="591CFD46">
      <w:start w:val="1"/>
      <w:numFmt w:val="lowerLetter"/>
      <w:lvlText w:val="%2."/>
      <w:lvlJc w:val="left"/>
      <w:pPr>
        <w:ind w:left="1832" w:hanging="360"/>
      </w:pPr>
      <w:rPr>
        <w:rFonts w:ascii="Calibri" w:eastAsia="Calibri" w:hAnsi="Calibri" w:cs="Calibri" w:hint="default"/>
        <w:color w:val="000000"/>
        <w:sz w:val="24"/>
      </w:rPr>
    </w:lvl>
    <w:lvl w:ilvl="2" w:tplc="EBF223A4">
      <w:start w:val="1"/>
      <w:numFmt w:val="lowerRoman"/>
      <w:lvlText w:val="%3."/>
      <w:lvlJc w:val="right"/>
      <w:pPr>
        <w:ind w:left="2552" w:hanging="180"/>
      </w:pPr>
      <w:rPr>
        <w:rFonts w:ascii="Calibri" w:eastAsia="Calibri" w:hAnsi="Calibri" w:cs="Calibri" w:hint="default"/>
        <w:color w:val="000000"/>
        <w:sz w:val="24"/>
      </w:rPr>
    </w:lvl>
    <w:lvl w:ilvl="3" w:tplc="9904CCC2">
      <w:start w:val="1"/>
      <w:numFmt w:val="decimal"/>
      <w:lvlText w:val="%4."/>
      <w:lvlJc w:val="left"/>
      <w:pPr>
        <w:ind w:left="3272" w:hanging="360"/>
      </w:pPr>
      <w:rPr>
        <w:rFonts w:ascii="Calibri" w:eastAsia="Calibri" w:hAnsi="Calibri" w:cs="Calibri" w:hint="default"/>
        <w:color w:val="000000"/>
        <w:sz w:val="24"/>
      </w:rPr>
    </w:lvl>
    <w:lvl w:ilvl="4" w:tplc="C7CA210C">
      <w:start w:val="1"/>
      <w:numFmt w:val="lowerLetter"/>
      <w:lvlText w:val="%5."/>
      <w:lvlJc w:val="left"/>
      <w:pPr>
        <w:ind w:left="3992" w:hanging="360"/>
      </w:pPr>
      <w:rPr>
        <w:rFonts w:ascii="Calibri" w:eastAsia="Calibri" w:hAnsi="Calibri" w:cs="Calibri" w:hint="default"/>
        <w:color w:val="000000"/>
        <w:sz w:val="24"/>
      </w:rPr>
    </w:lvl>
    <w:lvl w:ilvl="5" w:tplc="1EFE7C38">
      <w:start w:val="1"/>
      <w:numFmt w:val="lowerRoman"/>
      <w:lvlText w:val="%6."/>
      <w:lvlJc w:val="right"/>
      <w:pPr>
        <w:ind w:left="4712" w:hanging="180"/>
      </w:pPr>
      <w:rPr>
        <w:rFonts w:ascii="Calibri" w:eastAsia="Calibri" w:hAnsi="Calibri" w:cs="Calibri" w:hint="default"/>
        <w:color w:val="000000"/>
        <w:sz w:val="24"/>
      </w:rPr>
    </w:lvl>
    <w:lvl w:ilvl="6" w:tplc="DC1CBC7C">
      <w:start w:val="1"/>
      <w:numFmt w:val="decimal"/>
      <w:lvlText w:val="%7."/>
      <w:lvlJc w:val="left"/>
      <w:pPr>
        <w:ind w:left="5432" w:hanging="360"/>
      </w:pPr>
      <w:rPr>
        <w:rFonts w:ascii="Calibri" w:eastAsia="Calibri" w:hAnsi="Calibri" w:cs="Calibri" w:hint="default"/>
        <w:color w:val="000000"/>
        <w:sz w:val="24"/>
      </w:rPr>
    </w:lvl>
    <w:lvl w:ilvl="7" w:tplc="6FE2AF52">
      <w:start w:val="1"/>
      <w:numFmt w:val="lowerLetter"/>
      <w:lvlText w:val="%8."/>
      <w:lvlJc w:val="left"/>
      <w:pPr>
        <w:ind w:left="6152" w:hanging="360"/>
      </w:pPr>
      <w:rPr>
        <w:rFonts w:ascii="Calibri" w:eastAsia="Calibri" w:hAnsi="Calibri" w:cs="Calibri" w:hint="default"/>
        <w:color w:val="000000"/>
        <w:sz w:val="24"/>
      </w:rPr>
    </w:lvl>
    <w:lvl w:ilvl="8" w:tplc="905EFC52">
      <w:start w:val="1"/>
      <w:numFmt w:val="lowerRoman"/>
      <w:lvlText w:val="%9."/>
      <w:lvlJc w:val="right"/>
      <w:pPr>
        <w:ind w:left="6872" w:hanging="180"/>
      </w:pPr>
      <w:rPr>
        <w:rFonts w:ascii="Calibri" w:eastAsia="Calibri" w:hAnsi="Calibri" w:cs="Calibri" w:hint="default"/>
        <w:color w:val="000000"/>
        <w:sz w:val="24"/>
      </w:rPr>
    </w:lvl>
  </w:abstractNum>
  <w:abstractNum w:abstractNumId="13" w15:restartNumberingAfterBreak="0">
    <w:nsid w:val="25BD6C03"/>
    <w:multiLevelType w:val="hybridMultilevel"/>
    <w:tmpl w:val="13F4EF14"/>
    <w:lvl w:ilvl="0" w:tplc="62BAEF70">
      <w:start w:val="1"/>
      <w:numFmt w:val="decimal"/>
      <w:lvlText w:val="%1."/>
      <w:lvlJc w:val="left"/>
      <w:pPr>
        <w:ind w:left="468" w:hanging="360"/>
      </w:pPr>
      <w:rPr>
        <w:rFonts w:ascii="Arial" w:eastAsia="Arial" w:hAnsi="Arial" w:cs="Arial" w:hint="default"/>
        <w:color w:val="000000"/>
        <w:sz w:val="18"/>
      </w:rPr>
    </w:lvl>
    <w:lvl w:ilvl="1" w:tplc="538ED43E">
      <w:start w:val="1"/>
      <w:numFmt w:val="lowerLetter"/>
      <w:lvlText w:val="%2."/>
      <w:lvlJc w:val="left"/>
      <w:pPr>
        <w:ind w:left="1548" w:hanging="360"/>
      </w:pPr>
      <w:rPr>
        <w:rFonts w:ascii="Calibri" w:eastAsia="Calibri" w:hAnsi="Calibri" w:cs="Calibri" w:hint="default"/>
        <w:color w:val="000000"/>
        <w:sz w:val="24"/>
      </w:rPr>
    </w:lvl>
    <w:lvl w:ilvl="2" w:tplc="C8A02114">
      <w:start w:val="1"/>
      <w:numFmt w:val="lowerRoman"/>
      <w:lvlText w:val="%3."/>
      <w:lvlJc w:val="right"/>
      <w:pPr>
        <w:ind w:left="2268" w:hanging="180"/>
      </w:pPr>
      <w:rPr>
        <w:rFonts w:ascii="Calibri" w:eastAsia="Calibri" w:hAnsi="Calibri" w:cs="Calibri" w:hint="default"/>
        <w:color w:val="000000"/>
        <w:sz w:val="24"/>
      </w:rPr>
    </w:lvl>
    <w:lvl w:ilvl="3" w:tplc="5B786980">
      <w:start w:val="1"/>
      <w:numFmt w:val="decimal"/>
      <w:lvlText w:val="%4."/>
      <w:lvlJc w:val="left"/>
      <w:pPr>
        <w:ind w:left="2988" w:hanging="360"/>
      </w:pPr>
      <w:rPr>
        <w:rFonts w:ascii="Calibri" w:eastAsia="Calibri" w:hAnsi="Calibri" w:cs="Calibri" w:hint="default"/>
        <w:color w:val="000000"/>
        <w:sz w:val="24"/>
      </w:rPr>
    </w:lvl>
    <w:lvl w:ilvl="4" w:tplc="B848337C">
      <w:start w:val="1"/>
      <w:numFmt w:val="lowerLetter"/>
      <w:lvlText w:val="%5."/>
      <w:lvlJc w:val="left"/>
      <w:pPr>
        <w:ind w:left="3708" w:hanging="360"/>
      </w:pPr>
      <w:rPr>
        <w:rFonts w:ascii="Calibri" w:eastAsia="Calibri" w:hAnsi="Calibri" w:cs="Calibri" w:hint="default"/>
        <w:color w:val="000000"/>
        <w:sz w:val="24"/>
      </w:rPr>
    </w:lvl>
    <w:lvl w:ilvl="5" w:tplc="94668A20">
      <w:start w:val="1"/>
      <w:numFmt w:val="lowerRoman"/>
      <w:lvlText w:val="%6."/>
      <w:lvlJc w:val="right"/>
      <w:pPr>
        <w:ind w:left="4428" w:hanging="180"/>
      </w:pPr>
      <w:rPr>
        <w:rFonts w:ascii="Calibri" w:eastAsia="Calibri" w:hAnsi="Calibri" w:cs="Calibri" w:hint="default"/>
        <w:color w:val="000000"/>
        <w:sz w:val="24"/>
      </w:rPr>
    </w:lvl>
    <w:lvl w:ilvl="6" w:tplc="930A7648">
      <w:start w:val="1"/>
      <w:numFmt w:val="decimal"/>
      <w:lvlText w:val="%7."/>
      <w:lvlJc w:val="left"/>
      <w:pPr>
        <w:ind w:left="5148" w:hanging="360"/>
      </w:pPr>
      <w:rPr>
        <w:rFonts w:ascii="Calibri" w:eastAsia="Calibri" w:hAnsi="Calibri" w:cs="Calibri" w:hint="default"/>
        <w:color w:val="000000"/>
        <w:sz w:val="24"/>
      </w:rPr>
    </w:lvl>
    <w:lvl w:ilvl="7" w:tplc="3D8C9C00">
      <w:start w:val="1"/>
      <w:numFmt w:val="lowerLetter"/>
      <w:lvlText w:val="%8."/>
      <w:lvlJc w:val="left"/>
      <w:pPr>
        <w:ind w:left="5868" w:hanging="360"/>
      </w:pPr>
      <w:rPr>
        <w:rFonts w:ascii="Calibri" w:eastAsia="Calibri" w:hAnsi="Calibri" w:cs="Calibri" w:hint="default"/>
        <w:color w:val="000000"/>
        <w:sz w:val="24"/>
      </w:rPr>
    </w:lvl>
    <w:lvl w:ilvl="8" w:tplc="580ADD66">
      <w:start w:val="1"/>
      <w:numFmt w:val="lowerRoman"/>
      <w:lvlText w:val="%9."/>
      <w:lvlJc w:val="right"/>
      <w:pPr>
        <w:ind w:left="6588" w:hanging="180"/>
      </w:pPr>
      <w:rPr>
        <w:rFonts w:ascii="Calibri" w:eastAsia="Calibri" w:hAnsi="Calibri" w:cs="Calibri" w:hint="default"/>
        <w:color w:val="000000"/>
        <w:sz w:val="24"/>
      </w:rPr>
    </w:lvl>
  </w:abstractNum>
  <w:abstractNum w:abstractNumId="14" w15:restartNumberingAfterBreak="0">
    <w:nsid w:val="27854DCE"/>
    <w:multiLevelType w:val="hybridMultilevel"/>
    <w:tmpl w:val="18085BBE"/>
    <w:lvl w:ilvl="0" w:tplc="EB48C412">
      <w:start w:val="6"/>
      <w:numFmt w:val="lowerRoman"/>
      <w:lvlText w:val="(%1)"/>
      <w:lvlJc w:val="left"/>
      <w:pPr>
        <w:ind w:left="817" w:hanging="425"/>
      </w:pPr>
      <w:rPr>
        <w:rFonts w:ascii="Calibri" w:eastAsia="Calibri" w:hAnsi="Calibri" w:cs="Calibri" w:hint="default"/>
        <w:color w:val="000000"/>
        <w:sz w:val="24"/>
      </w:rPr>
    </w:lvl>
    <w:lvl w:ilvl="1" w:tplc="8D2EBA72">
      <w:start w:val="1"/>
      <w:numFmt w:val="lowerLetter"/>
      <w:lvlText w:val="%2."/>
      <w:lvlJc w:val="left"/>
      <w:pPr>
        <w:ind w:left="1548" w:hanging="360"/>
      </w:pPr>
      <w:rPr>
        <w:rFonts w:ascii="Calibri" w:eastAsia="Calibri" w:hAnsi="Calibri" w:cs="Calibri" w:hint="default"/>
        <w:color w:val="000000"/>
        <w:sz w:val="24"/>
      </w:rPr>
    </w:lvl>
    <w:lvl w:ilvl="2" w:tplc="446E8E20">
      <w:start w:val="1"/>
      <w:numFmt w:val="lowerRoman"/>
      <w:lvlText w:val="%3."/>
      <w:lvlJc w:val="right"/>
      <w:pPr>
        <w:ind w:left="2268" w:hanging="180"/>
      </w:pPr>
      <w:rPr>
        <w:rFonts w:ascii="Calibri" w:eastAsia="Calibri" w:hAnsi="Calibri" w:cs="Calibri" w:hint="default"/>
        <w:color w:val="000000"/>
        <w:sz w:val="24"/>
      </w:rPr>
    </w:lvl>
    <w:lvl w:ilvl="3" w:tplc="DEB44794">
      <w:start w:val="1"/>
      <w:numFmt w:val="decimal"/>
      <w:lvlText w:val="%4."/>
      <w:lvlJc w:val="left"/>
      <w:pPr>
        <w:ind w:left="2988" w:hanging="360"/>
      </w:pPr>
      <w:rPr>
        <w:rFonts w:ascii="Calibri" w:eastAsia="Calibri" w:hAnsi="Calibri" w:cs="Calibri" w:hint="default"/>
        <w:color w:val="000000"/>
        <w:sz w:val="24"/>
      </w:rPr>
    </w:lvl>
    <w:lvl w:ilvl="4" w:tplc="724C2AFC">
      <w:start w:val="1"/>
      <w:numFmt w:val="lowerLetter"/>
      <w:lvlText w:val="%5."/>
      <w:lvlJc w:val="left"/>
      <w:pPr>
        <w:ind w:left="3708" w:hanging="360"/>
      </w:pPr>
      <w:rPr>
        <w:rFonts w:ascii="Calibri" w:eastAsia="Calibri" w:hAnsi="Calibri" w:cs="Calibri" w:hint="default"/>
        <w:color w:val="000000"/>
        <w:sz w:val="24"/>
      </w:rPr>
    </w:lvl>
    <w:lvl w:ilvl="5" w:tplc="6E923490">
      <w:start w:val="1"/>
      <w:numFmt w:val="lowerRoman"/>
      <w:lvlText w:val="%6."/>
      <w:lvlJc w:val="right"/>
      <w:pPr>
        <w:ind w:left="4428" w:hanging="180"/>
      </w:pPr>
      <w:rPr>
        <w:rFonts w:ascii="Calibri" w:eastAsia="Calibri" w:hAnsi="Calibri" w:cs="Calibri" w:hint="default"/>
        <w:color w:val="000000"/>
        <w:sz w:val="24"/>
      </w:rPr>
    </w:lvl>
    <w:lvl w:ilvl="6" w:tplc="D00E2110">
      <w:start w:val="1"/>
      <w:numFmt w:val="decimal"/>
      <w:lvlText w:val="%7."/>
      <w:lvlJc w:val="left"/>
      <w:pPr>
        <w:ind w:left="5148" w:hanging="360"/>
      </w:pPr>
      <w:rPr>
        <w:rFonts w:ascii="Calibri" w:eastAsia="Calibri" w:hAnsi="Calibri" w:cs="Calibri" w:hint="default"/>
        <w:color w:val="000000"/>
        <w:sz w:val="24"/>
      </w:rPr>
    </w:lvl>
    <w:lvl w:ilvl="7" w:tplc="BEE4C9F6">
      <w:start w:val="1"/>
      <w:numFmt w:val="lowerLetter"/>
      <w:lvlText w:val="%8."/>
      <w:lvlJc w:val="left"/>
      <w:pPr>
        <w:ind w:left="5868" w:hanging="360"/>
      </w:pPr>
      <w:rPr>
        <w:rFonts w:ascii="Calibri" w:eastAsia="Calibri" w:hAnsi="Calibri" w:cs="Calibri" w:hint="default"/>
        <w:color w:val="000000"/>
        <w:sz w:val="24"/>
      </w:rPr>
    </w:lvl>
    <w:lvl w:ilvl="8" w:tplc="910C00AE">
      <w:start w:val="1"/>
      <w:numFmt w:val="lowerRoman"/>
      <w:lvlText w:val="%9."/>
      <w:lvlJc w:val="right"/>
      <w:pPr>
        <w:ind w:left="6588" w:hanging="180"/>
      </w:pPr>
      <w:rPr>
        <w:rFonts w:ascii="Calibri" w:eastAsia="Calibri" w:hAnsi="Calibri" w:cs="Calibri" w:hint="default"/>
        <w:color w:val="000000"/>
        <w:sz w:val="24"/>
      </w:rPr>
    </w:lvl>
  </w:abstractNum>
  <w:abstractNum w:abstractNumId="15" w15:restartNumberingAfterBreak="0">
    <w:nsid w:val="29BA7947"/>
    <w:multiLevelType w:val="multilevel"/>
    <w:tmpl w:val="336C1560"/>
    <w:lvl w:ilvl="0">
      <w:start w:val="3"/>
      <w:numFmt w:val="decimal"/>
      <w:lvlText w:val="%1."/>
      <w:lvlJc w:val="left"/>
      <w:pPr>
        <w:ind w:left="468" w:hanging="360"/>
      </w:pPr>
      <w:rPr>
        <w:rFonts w:ascii="Arial" w:eastAsia="Arial" w:hAnsi="Arial" w:cs="Arial" w:hint="default"/>
        <w:b/>
        <w:bCs/>
        <w:color w:val="000000"/>
        <w:sz w:val="18"/>
      </w:rPr>
    </w:lvl>
    <w:lvl w:ilvl="1">
      <w:start w:val="2"/>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16" w15:restartNumberingAfterBreak="0">
    <w:nsid w:val="2A374522"/>
    <w:multiLevelType w:val="hybridMultilevel"/>
    <w:tmpl w:val="B424545E"/>
    <w:lvl w:ilvl="0" w:tplc="F4B8E30A">
      <w:start w:val="1"/>
      <w:numFmt w:val="bullet"/>
      <w:lvlText w:val=""/>
      <w:lvlJc w:val="left"/>
      <w:pPr>
        <w:ind w:left="822" w:hanging="357"/>
      </w:pPr>
      <w:rPr>
        <w:rFonts w:ascii="Symbol" w:eastAsia="Symbol" w:hAnsi="Symbol" w:cs="Symbol" w:hint="default"/>
        <w:color w:val="000000"/>
        <w:sz w:val="20"/>
      </w:rPr>
    </w:lvl>
    <w:lvl w:ilvl="1" w:tplc="AA2AAE78">
      <w:start w:val="1"/>
      <w:numFmt w:val="bullet"/>
      <w:lvlText w:val="o"/>
      <w:lvlJc w:val="left"/>
      <w:pPr>
        <w:ind w:left="1548" w:hanging="360"/>
      </w:pPr>
      <w:rPr>
        <w:rFonts w:ascii="Courier New" w:eastAsia="Courier New" w:hAnsi="Courier New" w:cs="Courier New" w:hint="default"/>
        <w:color w:val="000000"/>
        <w:sz w:val="20"/>
      </w:rPr>
    </w:lvl>
    <w:lvl w:ilvl="2" w:tplc="E258DCBC">
      <w:start w:val="1"/>
      <w:numFmt w:val="bullet"/>
      <w:lvlText w:val=""/>
      <w:lvlJc w:val="left"/>
      <w:pPr>
        <w:ind w:left="2268" w:hanging="360"/>
      </w:pPr>
      <w:rPr>
        <w:rFonts w:ascii="Wingdings" w:eastAsia="Wingdings" w:hAnsi="Wingdings" w:cs="Wingdings" w:hint="default"/>
        <w:color w:val="000000"/>
        <w:sz w:val="20"/>
      </w:rPr>
    </w:lvl>
    <w:lvl w:ilvl="3" w:tplc="C1AED890">
      <w:start w:val="1"/>
      <w:numFmt w:val="bullet"/>
      <w:lvlText w:val=""/>
      <w:lvlJc w:val="left"/>
      <w:pPr>
        <w:ind w:left="2988" w:hanging="360"/>
      </w:pPr>
      <w:rPr>
        <w:rFonts w:ascii="Wingdings" w:eastAsia="Wingdings" w:hAnsi="Wingdings" w:cs="Wingdings" w:hint="default"/>
        <w:color w:val="000000"/>
        <w:sz w:val="20"/>
      </w:rPr>
    </w:lvl>
    <w:lvl w:ilvl="4" w:tplc="A2C607F4">
      <w:start w:val="1"/>
      <w:numFmt w:val="bullet"/>
      <w:lvlText w:val=""/>
      <w:lvlJc w:val="left"/>
      <w:pPr>
        <w:ind w:left="3708" w:hanging="360"/>
      </w:pPr>
      <w:rPr>
        <w:rFonts w:ascii="Wingdings" w:eastAsia="Wingdings" w:hAnsi="Wingdings" w:cs="Wingdings" w:hint="default"/>
        <w:color w:val="000000"/>
        <w:sz w:val="20"/>
      </w:rPr>
    </w:lvl>
    <w:lvl w:ilvl="5" w:tplc="8018B632">
      <w:start w:val="1"/>
      <w:numFmt w:val="bullet"/>
      <w:lvlText w:val=""/>
      <w:lvlJc w:val="left"/>
      <w:pPr>
        <w:ind w:left="4428" w:hanging="360"/>
      </w:pPr>
      <w:rPr>
        <w:rFonts w:ascii="Wingdings" w:eastAsia="Wingdings" w:hAnsi="Wingdings" w:cs="Wingdings" w:hint="default"/>
        <w:color w:val="000000"/>
        <w:sz w:val="20"/>
      </w:rPr>
    </w:lvl>
    <w:lvl w:ilvl="6" w:tplc="4BA21CD0">
      <w:start w:val="1"/>
      <w:numFmt w:val="bullet"/>
      <w:lvlText w:val=""/>
      <w:lvlJc w:val="left"/>
      <w:pPr>
        <w:ind w:left="5148" w:hanging="360"/>
      </w:pPr>
      <w:rPr>
        <w:rFonts w:ascii="Wingdings" w:eastAsia="Wingdings" w:hAnsi="Wingdings" w:cs="Wingdings" w:hint="default"/>
        <w:color w:val="000000"/>
        <w:sz w:val="20"/>
      </w:rPr>
    </w:lvl>
    <w:lvl w:ilvl="7" w:tplc="B1D84DA8">
      <w:start w:val="1"/>
      <w:numFmt w:val="bullet"/>
      <w:lvlText w:val=""/>
      <w:lvlJc w:val="left"/>
      <w:pPr>
        <w:ind w:left="5868" w:hanging="360"/>
      </w:pPr>
      <w:rPr>
        <w:rFonts w:ascii="Wingdings" w:eastAsia="Wingdings" w:hAnsi="Wingdings" w:cs="Wingdings" w:hint="default"/>
        <w:color w:val="000000"/>
        <w:sz w:val="20"/>
      </w:rPr>
    </w:lvl>
    <w:lvl w:ilvl="8" w:tplc="B9E077E6">
      <w:start w:val="1"/>
      <w:numFmt w:val="bullet"/>
      <w:lvlText w:val=""/>
      <w:lvlJc w:val="left"/>
      <w:pPr>
        <w:ind w:left="6588" w:hanging="360"/>
      </w:pPr>
      <w:rPr>
        <w:rFonts w:ascii="Wingdings" w:eastAsia="Wingdings" w:hAnsi="Wingdings" w:cs="Wingdings" w:hint="default"/>
        <w:color w:val="000000"/>
        <w:sz w:val="20"/>
      </w:rPr>
    </w:lvl>
  </w:abstractNum>
  <w:abstractNum w:abstractNumId="17" w15:restartNumberingAfterBreak="0">
    <w:nsid w:val="2DFD7CDF"/>
    <w:multiLevelType w:val="hybridMultilevel"/>
    <w:tmpl w:val="ADB6BC26"/>
    <w:lvl w:ilvl="0" w:tplc="AA5C1E56">
      <w:start w:val="1"/>
      <w:numFmt w:val="lowerRoman"/>
      <w:lvlText w:val="(%1)"/>
      <w:lvlJc w:val="left"/>
      <w:pPr>
        <w:ind w:left="817" w:hanging="425"/>
      </w:pPr>
      <w:rPr>
        <w:rFonts w:ascii="Arial" w:eastAsia="Arial" w:hAnsi="Arial" w:cs="Arial" w:hint="default"/>
        <w:color w:val="000000"/>
        <w:sz w:val="18"/>
      </w:rPr>
    </w:lvl>
    <w:lvl w:ilvl="1" w:tplc="413E351A">
      <w:start w:val="1"/>
      <w:numFmt w:val="bullet"/>
      <w:lvlText w:val="o"/>
      <w:lvlJc w:val="left"/>
      <w:pPr>
        <w:ind w:left="1730" w:hanging="360"/>
      </w:pPr>
      <w:rPr>
        <w:rFonts w:ascii="Courier New" w:eastAsia="Courier New" w:hAnsi="Courier New" w:cs="Courier New" w:hint="default"/>
        <w:color w:val="000000"/>
        <w:sz w:val="24"/>
      </w:rPr>
    </w:lvl>
    <w:lvl w:ilvl="2" w:tplc="A498E7B6">
      <w:start w:val="1"/>
      <w:numFmt w:val="bullet"/>
      <w:lvlText w:val=""/>
      <w:lvlJc w:val="left"/>
      <w:pPr>
        <w:ind w:left="2450" w:hanging="360"/>
      </w:pPr>
      <w:rPr>
        <w:rFonts w:ascii="Wingdings" w:eastAsia="Wingdings" w:hAnsi="Wingdings" w:cs="Wingdings" w:hint="default"/>
        <w:color w:val="000000"/>
        <w:sz w:val="24"/>
      </w:rPr>
    </w:lvl>
    <w:lvl w:ilvl="3" w:tplc="AD74E284">
      <w:start w:val="1"/>
      <w:numFmt w:val="bullet"/>
      <w:lvlText w:val=""/>
      <w:lvlJc w:val="left"/>
      <w:pPr>
        <w:ind w:left="3170" w:hanging="360"/>
      </w:pPr>
      <w:rPr>
        <w:rFonts w:ascii="Symbol" w:eastAsia="Symbol" w:hAnsi="Symbol" w:cs="Symbol" w:hint="default"/>
        <w:color w:val="000000"/>
        <w:sz w:val="24"/>
      </w:rPr>
    </w:lvl>
    <w:lvl w:ilvl="4" w:tplc="8A8A4602">
      <w:start w:val="1"/>
      <w:numFmt w:val="bullet"/>
      <w:lvlText w:val="o"/>
      <w:lvlJc w:val="left"/>
      <w:pPr>
        <w:ind w:left="3890" w:hanging="360"/>
      </w:pPr>
      <w:rPr>
        <w:rFonts w:ascii="Courier New" w:eastAsia="Courier New" w:hAnsi="Courier New" w:cs="Courier New" w:hint="default"/>
        <w:color w:val="000000"/>
        <w:sz w:val="24"/>
      </w:rPr>
    </w:lvl>
    <w:lvl w:ilvl="5" w:tplc="42CABFD6">
      <w:start w:val="1"/>
      <w:numFmt w:val="bullet"/>
      <w:lvlText w:val=""/>
      <w:lvlJc w:val="left"/>
      <w:pPr>
        <w:ind w:left="4610" w:hanging="360"/>
      </w:pPr>
      <w:rPr>
        <w:rFonts w:ascii="Wingdings" w:eastAsia="Wingdings" w:hAnsi="Wingdings" w:cs="Wingdings" w:hint="default"/>
        <w:color w:val="000000"/>
        <w:sz w:val="24"/>
      </w:rPr>
    </w:lvl>
    <w:lvl w:ilvl="6" w:tplc="294CB600">
      <w:start w:val="1"/>
      <w:numFmt w:val="bullet"/>
      <w:lvlText w:val=""/>
      <w:lvlJc w:val="left"/>
      <w:pPr>
        <w:ind w:left="5330" w:hanging="360"/>
      </w:pPr>
      <w:rPr>
        <w:rFonts w:ascii="Symbol" w:eastAsia="Symbol" w:hAnsi="Symbol" w:cs="Symbol" w:hint="default"/>
        <w:color w:val="000000"/>
        <w:sz w:val="24"/>
      </w:rPr>
    </w:lvl>
    <w:lvl w:ilvl="7" w:tplc="B69643DA">
      <w:start w:val="1"/>
      <w:numFmt w:val="bullet"/>
      <w:lvlText w:val="o"/>
      <w:lvlJc w:val="left"/>
      <w:pPr>
        <w:ind w:left="6050" w:hanging="360"/>
      </w:pPr>
      <w:rPr>
        <w:rFonts w:ascii="Courier New" w:eastAsia="Courier New" w:hAnsi="Courier New" w:cs="Courier New" w:hint="default"/>
        <w:color w:val="000000"/>
        <w:sz w:val="24"/>
      </w:rPr>
    </w:lvl>
    <w:lvl w:ilvl="8" w:tplc="6E3C5E82">
      <w:start w:val="1"/>
      <w:numFmt w:val="bullet"/>
      <w:lvlText w:val=""/>
      <w:lvlJc w:val="left"/>
      <w:pPr>
        <w:ind w:left="6770" w:hanging="360"/>
      </w:pPr>
      <w:rPr>
        <w:rFonts w:ascii="Wingdings" w:eastAsia="Wingdings" w:hAnsi="Wingdings" w:cs="Wingdings" w:hint="default"/>
        <w:color w:val="000000"/>
        <w:sz w:val="24"/>
      </w:rPr>
    </w:lvl>
  </w:abstractNum>
  <w:abstractNum w:abstractNumId="18" w15:restartNumberingAfterBreak="0">
    <w:nsid w:val="30F435E2"/>
    <w:multiLevelType w:val="hybridMultilevel"/>
    <w:tmpl w:val="CF6E62D2"/>
    <w:lvl w:ilvl="0" w:tplc="83CED67C">
      <w:start w:val="1"/>
      <w:numFmt w:val="lowerRoman"/>
      <w:lvlText w:val="(%1)"/>
      <w:lvlJc w:val="left"/>
      <w:pPr>
        <w:ind w:left="817" w:hanging="425"/>
      </w:pPr>
      <w:rPr>
        <w:rFonts w:ascii="Arial" w:eastAsia="Arial" w:hAnsi="Arial" w:cs="Arial" w:hint="default"/>
        <w:color w:val="000000"/>
        <w:sz w:val="18"/>
      </w:rPr>
    </w:lvl>
    <w:lvl w:ilvl="1" w:tplc="E612CD18">
      <w:start w:val="1"/>
      <w:numFmt w:val="bullet"/>
      <w:lvlText w:val="o"/>
      <w:lvlJc w:val="left"/>
      <w:pPr>
        <w:ind w:left="1730" w:hanging="360"/>
      </w:pPr>
      <w:rPr>
        <w:rFonts w:ascii="Courier New" w:eastAsia="Courier New" w:hAnsi="Courier New" w:cs="Courier New" w:hint="default"/>
        <w:color w:val="000000"/>
        <w:sz w:val="24"/>
      </w:rPr>
    </w:lvl>
    <w:lvl w:ilvl="2" w:tplc="A25876BC">
      <w:start w:val="1"/>
      <w:numFmt w:val="bullet"/>
      <w:lvlText w:val=""/>
      <w:lvlJc w:val="left"/>
      <w:pPr>
        <w:ind w:left="2450" w:hanging="360"/>
      </w:pPr>
      <w:rPr>
        <w:rFonts w:ascii="Wingdings" w:eastAsia="Wingdings" w:hAnsi="Wingdings" w:cs="Wingdings" w:hint="default"/>
        <w:color w:val="000000"/>
        <w:sz w:val="24"/>
      </w:rPr>
    </w:lvl>
    <w:lvl w:ilvl="3" w:tplc="7BE2F208">
      <w:start w:val="1"/>
      <w:numFmt w:val="bullet"/>
      <w:lvlText w:val=""/>
      <w:lvlJc w:val="left"/>
      <w:pPr>
        <w:ind w:left="3170" w:hanging="360"/>
      </w:pPr>
      <w:rPr>
        <w:rFonts w:ascii="Symbol" w:eastAsia="Symbol" w:hAnsi="Symbol" w:cs="Symbol" w:hint="default"/>
        <w:color w:val="000000"/>
        <w:sz w:val="24"/>
      </w:rPr>
    </w:lvl>
    <w:lvl w:ilvl="4" w:tplc="A5F06B7E">
      <w:start w:val="1"/>
      <w:numFmt w:val="bullet"/>
      <w:lvlText w:val="o"/>
      <w:lvlJc w:val="left"/>
      <w:pPr>
        <w:ind w:left="3890" w:hanging="360"/>
      </w:pPr>
      <w:rPr>
        <w:rFonts w:ascii="Courier New" w:eastAsia="Courier New" w:hAnsi="Courier New" w:cs="Courier New" w:hint="default"/>
        <w:color w:val="000000"/>
        <w:sz w:val="24"/>
      </w:rPr>
    </w:lvl>
    <w:lvl w:ilvl="5" w:tplc="1854D70C">
      <w:start w:val="1"/>
      <w:numFmt w:val="bullet"/>
      <w:lvlText w:val=""/>
      <w:lvlJc w:val="left"/>
      <w:pPr>
        <w:ind w:left="4610" w:hanging="360"/>
      </w:pPr>
      <w:rPr>
        <w:rFonts w:ascii="Wingdings" w:eastAsia="Wingdings" w:hAnsi="Wingdings" w:cs="Wingdings" w:hint="default"/>
        <w:color w:val="000000"/>
        <w:sz w:val="24"/>
      </w:rPr>
    </w:lvl>
    <w:lvl w:ilvl="6" w:tplc="775696A8">
      <w:start w:val="1"/>
      <w:numFmt w:val="bullet"/>
      <w:lvlText w:val=""/>
      <w:lvlJc w:val="left"/>
      <w:pPr>
        <w:ind w:left="5330" w:hanging="360"/>
      </w:pPr>
      <w:rPr>
        <w:rFonts w:ascii="Symbol" w:eastAsia="Symbol" w:hAnsi="Symbol" w:cs="Symbol" w:hint="default"/>
        <w:color w:val="000000"/>
        <w:sz w:val="24"/>
      </w:rPr>
    </w:lvl>
    <w:lvl w:ilvl="7" w:tplc="390CD524">
      <w:start w:val="1"/>
      <w:numFmt w:val="bullet"/>
      <w:lvlText w:val="o"/>
      <w:lvlJc w:val="left"/>
      <w:pPr>
        <w:ind w:left="6050" w:hanging="360"/>
      </w:pPr>
      <w:rPr>
        <w:rFonts w:ascii="Courier New" w:eastAsia="Courier New" w:hAnsi="Courier New" w:cs="Courier New" w:hint="default"/>
        <w:color w:val="000000"/>
        <w:sz w:val="24"/>
      </w:rPr>
    </w:lvl>
    <w:lvl w:ilvl="8" w:tplc="44AA97B8">
      <w:start w:val="1"/>
      <w:numFmt w:val="bullet"/>
      <w:lvlText w:val=""/>
      <w:lvlJc w:val="left"/>
      <w:pPr>
        <w:ind w:left="6770" w:hanging="360"/>
      </w:pPr>
      <w:rPr>
        <w:rFonts w:ascii="Wingdings" w:eastAsia="Wingdings" w:hAnsi="Wingdings" w:cs="Wingdings" w:hint="default"/>
        <w:color w:val="000000"/>
        <w:sz w:val="24"/>
      </w:rPr>
    </w:lvl>
  </w:abstractNum>
  <w:abstractNum w:abstractNumId="19" w15:restartNumberingAfterBreak="0">
    <w:nsid w:val="31F25A15"/>
    <w:multiLevelType w:val="hybridMultilevel"/>
    <w:tmpl w:val="21C4A7A6"/>
    <w:lvl w:ilvl="0" w:tplc="0D1E8A08">
      <w:start w:val="8"/>
      <w:numFmt w:val="decimal"/>
      <w:lvlText w:val="%1."/>
      <w:lvlJc w:val="left"/>
      <w:pPr>
        <w:ind w:left="392" w:hanging="284"/>
      </w:pPr>
      <w:rPr>
        <w:rFonts w:ascii="Arial" w:eastAsia="Arial" w:hAnsi="Arial" w:cs="Arial" w:hint="default"/>
        <w:color w:val="000000"/>
        <w:sz w:val="18"/>
      </w:rPr>
    </w:lvl>
    <w:lvl w:ilvl="1" w:tplc="F37679FA">
      <w:start w:val="1"/>
      <w:numFmt w:val="lowerLetter"/>
      <w:lvlText w:val="%2."/>
      <w:lvlJc w:val="left"/>
      <w:pPr>
        <w:ind w:left="1548" w:hanging="360"/>
      </w:pPr>
      <w:rPr>
        <w:rFonts w:ascii="Calibri" w:eastAsia="Calibri" w:hAnsi="Calibri" w:cs="Calibri" w:hint="default"/>
        <w:color w:val="000000"/>
        <w:sz w:val="24"/>
      </w:rPr>
    </w:lvl>
    <w:lvl w:ilvl="2" w:tplc="F2843D54">
      <w:start w:val="1"/>
      <w:numFmt w:val="lowerRoman"/>
      <w:lvlText w:val="%3."/>
      <w:lvlJc w:val="right"/>
      <w:pPr>
        <w:ind w:left="2268" w:hanging="180"/>
      </w:pPr>
      <w:rPr>
        <w:rFonts w:ascii="Calibri" w:eastAsia="Calibri" w:hAnsi="Calibri" w:cs="Calibri" w:hint="default"/>
        <w:color w:val="000000"/>
        <w:sz w:val="24"/>
      </w:rPr>
    </w:lvl>
    <w:lvl w:ilvl="3" w:tplc="350C95BE">
      <w:start w:val="1"/>
      <w:numFmt w:val="decimal"/>
      <w:lvlText w:val="%4."/>
      <w:lvlJc w:val="left"/>
      <w:pPr>
        <w:ind w:left="2988" w:hanging="360"/>
      </w:pPr>
      <w:rPr>
        <w:rFonts w:ascii="Calibri" w:eastAsia="Calibri" w:hAnsi="Calibri" w:cs="Calibri" w:hint="default"/>
        <w:color w:val="000000"/>
        <w:sz w:val="24"/>
      </w:rPr>
    </w:lvl>
    <w:lvl w:ilvl="4" w:tplc="3BFA4C2C">
      <w:start w:val="1"/>
      <w:numFmt w:val="lowerLetter"/>
      <w:lvlText w:val="%5."/>
      <w:lvlJc w:val="left"/>
      <w:pPr>
        <w:ind w:left="3708" w:hanging="360"/>
      </w:pPr>
      <w:rPr>
        <w:rFonts w:ascii="Calibri" w:eastAsia="Calibri" w:hAnsi="Calibri" w:cs="Calibri" w:hint="default"/>
        <w:color w:val="000000"/>
        <w:sz w:val="24"/>
      </w:rPr>
    </w:lvl>
    <w:lvl w:ilvl="5" w:tplc="B00C7256">
      <w:start w:val="1"/>
      <w:numFmt w:val="lowerRoman"/>
      <w:lvlText w:val="%6."/>
      <w:lvlJc w:val="right"/>
      <w:pPr>
        <w:ind w:left="4428" w:hanging="180"/>
      </w:pPr>
      <w:rPr>
        <w:rFonts w:ascii="Calibri" w:eastAsia="Calibri" w:hAnsi="Calibri" w:cs="Calibri" w:hint="default"/>
        <w:color w:val="000000"/>
        <w:sz w:val="24"/>
      </w:rPr>
    </w:lvl>
    <w:lvl w:ilvl="6" w:tplc="CC149EDE">
      <w:start w:val="1"/>
      <w:numFmt w:val="decimal"/>
      <w:lvlText w:val="%7."/>
      <w:lvlJc w:val="left"/>
      <w:pPr>
        <w:ind w:left="5148" w:hanging="360"/>
      </w:pPr>
      <w:rPr>
        <w:rFonts w:ascii="Calibri" w:eastAsia="Calibri" w:hAnsi="Calibri" w:cs="Calibri" w:hint="default"/>
        <w:color w:val="000000"/>
        <w:sz w:val="24"/>
      </w:rPr>
    </w:lvl>
    <w:lvl w:ilvl="7" w:tplc="355EC3C6">
      <w:start w:val="1"/>
      <w:numFmt w:val="lowerLetter"/>
      <w:lvlText w:val="%8."/>
      <w:lvlJc w:val="left"/>
      <w:pPr>
        <w:ind w:left="5868" w:hanging="360"/>
      </w:pPr>
      <w:rPr>
        <w:rFonts w:ascii="Calibri" w:eastAsia="Calibri" w:hAnsi="Calibri" w:cs="Calibri" w:hint="default"/>
        <w:color w:val="000000"/>
        <w:sz w:val="24"/>
      </w:rPr>
    </w:lvl>
    <w:lvl w:ilvl="8" w:tplc="0FCC6688">
      <w:start w:val="1"/>
      <w:numFmt w:val="lowerRoman"/>
      <w:lvlText w:val="%9."/>
      <w:lvlJc w:val="right"/>
      <w:pPr>
        <w:ind w:left="6588" w:hanging="180"/>
      </w:pPr>
      <w:rPr>
        <w:rFonts w:ascii="Calibri" w:eastAsia="Calibri" w:hAnsi="Calibri" w:cs="Calibri" w:hint="default"/>
        <w:color w:val="000000"/>
        <w:sz w:val="24"/>
      </w:rPr>
    </w:lvl>
  </w:abstractNum>
  <w:abstractNum w:abstractNumId="20" w15:restartNumberingAfterBreak="0">
    <w:nsid w:val="340F729E"/>
    <w:multiLevelType w:val="hybridMultilevel"/>
    <w:tmpl w:val="D9C03E24"/>
    <w:lvl w:ilvl="0" w:tplc="47F26EA4">
      <w:start w:val="1"/>
      <w:numFmt w:val="lowerRoman"/>
      <w:lvlText w:val="(%1)"/>
      <w:lvlJc w:val="left"/>
      <w:pPr>
        <w:ind w:left="817" w:hanging="425"/>
      </w:pPr>
      <w:rPr>
        <w:rFonts w:ascii="Arial" w:eastAsia="Arial" w:hAnsi="Arial" w:cs="Arial" w:hint="default"/>
        <w:color w:val="000000"/>
        <w:sz w:val="18"/>
      </w:rPr>
    </w:lvl>
    <w:lvl w:ilvl="1" w:tplc="E8EC4B9C">
      <w:start w:val="1"/>
      <w:numFmt w:val="bullet"/>
      <w:lvlText w:val="o"/>
      <w:lvlJc w:val="left"/>
      <w:pPr>
        <w:ind w:left="1730" w:hanging="360"/>
      </w:pPr>
      <w:rPr>
        <w:rFonts w:ascii="Courier New" w:eastAsia="Courier New" w:hAnsi="Courier New" w:cs="Courier New" w:hint="default"/>
        <w:color w:val="000000"/>
        <w:sz w:val="24"/>
      </w:rPr>
    </w:lvl>
    <w:lvl w:ilvl="2" w:tplc="01707DA2">
      <w:start w:val="1"/>
      <w:numFmt w:val="bullet"/>
      <w:lvlText w:val=""/>
      <w:lvlJc w:val="left"/>
      <w:pPr>
        <w:ind w:left="2450" w:hanging="360"/>
      </w:pPr>
      <w:rPr>
        <w:rFonts w:ascii="Wingdings" w:eastAsia="Wingdings" w:hAnsi="Wingdings" w:cs="Wingdings" w:hint="default"/>
        <w:color w:val="000000"/>
        <w:sz w:val="24"/>
      </w:rPr>
    </w:lvl>
    <w:lvl w:ilvl="3" w:tplc="208AA38C">
      <w:start w:val="1"/>
      <w:numFmt w:val="bullet"/>
      <w:lvlText w:val=""/>
      <w:lvlJc w:val="left"/>
      <w:pPr>
        <w:ind w:left="3170" w:hanging="360"/>
      </w:pPr>
      <w:rPr>
        <w:rFonts w:ascii="Symbol" w:eastAsia="Symbol" w:hAnsi="Symbol" w:cs="Symbol" w:hint="default"/>
        <w:color w:val="000000"/>
        <w:sz w:val="24"/>
      </w:rPr>
    </w:lvl>
    <w:lvl w:ilvl="4" w:tplc="B1F0C00E">
      <w:start w:val="1"/>
      <w:numFmt w:val="bullet"/>
      <w:lvlText w:val="o"/>
      <w:lvlJc w:val="left"/>
      <w:pPr>
        <w:ind w:left="3890" w:hanging="360"/>
      </w:pPr>
      <w:rPr>
        <w:rFonts w:ascii="Courier New" w:eastAsia="Courier New" w:hAnsi="Courier New" w:cs="Courier New" w:hint="default"/>
        <w:color w:val="000000"/>
        <w:sz w:val="24"/>
      </w:rPr>
    </w:lvl>
    <w:lvl w:ilvl="5" w:tplc="59801D8E">
      <w:start w:val="1"/>
      <w:numFmt w:val="bullet"/>
      <w:lvlText w:val=""/>
      <w:lvlJc w:val="left"/>
      <w:pPr>
        <w:ind w:left="4610" w:hanging="360"/>
      </w:pPr>
      <w:rPr>
        <w:rFonts w:ascii="Wingdings" w:eastAsia="Wingdings" w:hAnsi="Wingdings" w:cs="Wingdings" w:hint="default"/>
        <w:color w:val="000000"/>
        <w:sz w:val="24"/>
      </w:rPr>
    </w:lvl>
    <w:lvl w:ilvl="6" w:tplc="45BCC4C0">
      <w:start w:val="1"/>
      <w:numFmt w:val="bullet"/>
      <w:lvlText w:val=""/>
      <w:lvlJc w:val="left"/>
      <w:pPr>
        <w:ind w:left="5330" w:hanging="360"/>
      </w:pPr>
      <w:rPr>
        <w:rFonts w:ascii="Symbol" w:eastAsia="Symbol" w:hAnsi="Symbol" w:cs="Symbol" w:hint="default"/>
        <w:color w:val="000000"/>
        <w:sz w:val="24"/>
      </w:rPr>
    </w:lvl>
    <w:lvl w:ilvl="7" w:tplc="7304FB40">
      <w:start w:val="1"/>
      <w:numFmt w:val="bullet"/>
      <w:lvlText w:val="o"/>
      <w:lvlJc w:val="left"/>
      <w:pPr>
        <w:ind w:left="6050" w:hanging="360"/>
      </w:pPr>
      <w:rPr>
        <w:rFonts w:ascii="Courier New" w:eastAsia="Courier New" w:hAnsi="Courier New" w:cs="Courier New" w:hint="default"/>
        <w:color w:val="000000"/>
        <w:sz w:val="24"/>
      </w:rPr>
    </w:lvl>
    <w:lvl w:ilvl="8" w:tplc="76647162">
      <w:start w:val="1"/>
      <w:numFmt w:val="bullet"/>
      <w:lvlText w:val=""/>
      <w:lvlJc w:val="left"/>
      <w:pPr>
        <w:ind w:left="6770" w:hanging="360"/>
      </w:pPr>
      <w:rPr>
        <w:rFonts w:ascii="Wingdings" w:eastAsia="Wingdings" w:hAnsi="Wingdings" w:cs="Wingdings" w:hint="default"/>
        <w:color w:val="000000"/>
        <w:sz w:val="24"/>
      </w:rPr>
    </w:lvl>
  </w:abstractNum>
  <w:abstractNum w:abstractNumId="21" w15:restartNumberingAfterBreak="0">
    <w:nsid w:val="37C24384"/>
    <w:multiLevelType w:val="multilevel"/>
    <w:tmpl w:val="4E405D24"/>
    <w:lvl w:ilvl="0">
      <w:start w:val="3"/>
      <w:numFmt w:val="decimal"/>
      <w:lvlText w:val="%1"/>
      <w:lvlJc w:val="left"/>
      <w:pPr>
        <w:ind w:left="468" w:hanging="360"/>
      </w:pPr>
      <w:rPr>
        <w:rFonts w:ascii="Arial" w:eastAsia="Arial" w:hAnsi="Arial" w:cs="Arial" w:hint="default"/>
        <w:color w:val="000000"/>
        <w:sz w:val="18"/>
      </w:rPr>
    </w:lvl>
    <w:lvl w:ilvl="1">
      <w:start w:val="3"/>
      <w:numFmt w:val="decimal"/>
      <w:lvlText w:val="%1.%2"/>
      <w:lvlJc w:val="left"/>
      <w:pPr>
        <w:ind w:left="749" w:hanging="357"/>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2" w15:restartNumberingAfterBreak="0">
    <w:nsid w:val="3F2123D9"/>
    <w:multiLevelType w:val="multilevel"/>
    <w:tmpl w:val="C2887576"/>
    <w:lvl w:ilvl="0">
      <w:start w:val="3"/>
      <w:numFmt w:val="decimal"/>
      <w:lvlText w:val="%1"/>
      <w:lvlJc w:val="left"/>
      <w:pPr>
        <w:ind w:left="468" w:hanging="360"/>
      </w:pPr>
      <w:rPr>
        <w:rFonts w:ascii="Arial" w:eastAsia="Arial" w:hAnsi="Arial" w:cs="Arial" w:hint="default"/>
        <w:color w:val="000000"/>
        <w:sz w:val="18"/>
      </w:rPr>
    </w:lvl>
    <w:lvl w:ilvl="1">
      <w:start w:val="8"/>
      <w:numFmt w:val="decimal"/>
      <w:lvlText w:val="%1.%2"/>
      <w:lvlJc w:val="left"/>
      <w:pPr>
        <w:ind w:left="749" w:hanging="357"/>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3" w15:restartNumberingAfterBreak="0">
    <w:nsid w:val="3FAA26D4"/>
    <w:multiLevelType w:val="hybridMultilevel"/>
    <w:tmpl w:val="977CFA4E"/>
    <w:lvl w:ilvl="0" w:tplc="0B8A18B2">
      <w:start w:val="1"/>
      <w:numFmt w:val="bullet"/>
      <w:lvlText w:val=""/>
      <w:lvlJc w:val="left"/>
      <w:pPr>
        <w:ind w:left="468" w:hanging="360"/>
      </w:pPr>
      <w:rPr>
        <w:rFonts w:ascii="Symbol" w:eastAsia="Symbol" w:hAnsi="Symbol" w:cs="Symbol" w:hint="default"/>
        <w:color w:val="000000"/>
        <w:sz w:val="22"/>
      </w:rPr>
    </w:lvl>
    <w:lvl w:ilvl="1" w:tplc="C0FE4136">
      <w:numFmt w:val="decimal"/>
      <w:lvlText w:val=""/>
      <w:lvlJc w:val="left"/>
    </w:lvl>
    <w:lvl w:ilvl="2" w:tplc="1A384BA0">
      <w:numFmt w:val="decimal"/>
      <w:lvlText w:val=""/>
      <w:lvlJc w:val="left"/>
    </w:lvl>
    <w:lvl w:ilvl="3" w:tplc="96BC34C8">
      <w:numFmt w:val="decimal"/>
      <w:lvlText w:val=""/>
      <w:lvlJc w:val="left"/>
    </w:lvl>
    <w:lvl w:ilvl="4" w:tplc="37AE6F08">
      <w:numFmt w:val="decimal"/>
      <w:lvlText w:val=""/>
      <w:lvlJc w:val="left"/>
    </w:lvl>
    <w:lvl w:ilvl="5" w:tplc="E04AFDDA">
      <w:numFmt w:val="decimal"/>
      <w:lvlText w:val=""/>
      <w:lvlJc w:val="left"/>
    </w:lvl>
    <w:lvl w:ilvl="6" w:tplc="5BC655C2">
      <w:numFmt w:val="decimal"/>
      <w:lvlText w:val=""/>
      <w:lvlJc w:val="left"/>
    </w:lvl>
    <w:lvl w:ilvl="7" w:tplc="69E60528">
      <w:numFmt w:val="decimal"/>
      <w:lvlText w:val=""/>
      <w:lvlJc w:val="left"/>
    </w:lvl>
    <w:lvl w:ilvl="8" w:tplc="3DD0D88C">
      <w:numFmt w:val="decimal"/>
      <w:lvlText w:val=""/>
      <w:lvlJc w:val="left"/>
    </w:lvl>
  </w:abstractNum>
  <w:abstractNum w:abstractNumId="24" w15:restartNumberingAfterBreak="0">
    <w:nsid w:val="42587CD2"/>
    <w:multiLevelType w:val="hybridMultilevel"/>
    <w:tmpl w:val="A17A467C"/>
    <w:lvl w:ilvl="0" w:tplc="5E925C70">
      <w:start w:val="1"/>
      <w:numFmt w:val="lowerRoman"/>
      <w:lvlText w:val="(%1)"/>
      <w:lvlJc w:val="left"/>
      <w:pPr>
        <w:ind w:left="675" w:hanging="283"/>
      </w:pPr>
      <w:rPr>
        <w:rFonts w:ascii="Calibri" w:eastAsia="Calibri" w:hAnsi="Calibri" w:cs="Calibri" w:hint="default"/>
        <w:color w:val="000000"/>
        <w:sz w:val="24"/>
      </w:rPr>
    </w:lvl>
    <w:lvl w:ilvl="1" w:tplc="B8BEE8B2">
      <w:start w:val="1"/>
      <w:numFmt w:val="lowerLetter"/>
      <w:lvlText w:val="%2."/>
      <w:lvlJc w:val="left"/>
      <w:pPr>
        <w:ind w:left="1956" w:hanging="360"/>
      </w:pPr>
      <w:rPr>
        <w:rFonts w:ascii="Calibri" w:eastAsia="Calibri" w:hAnsi="Calibri" w:cs="Calibri" w:hint="default"/>
        <w:color w:val="000000"/>
        <w:sz w:val="24"/>
      </w:rPr>
    </w:lvl>
    <w:lvl w:ilvl="2" w:tplc="B5BEBF36">
      <w:start w:val="1"/>
      <w:numFmt w:val="lowerRoman"/>
      <w:lvlText w:val="%3."/>
      <w:lvlJc w:val="right"/>
      <w:pPr>
        <w:ind w:left="2676" w:hanging="180"/>
      </w:pPr>
      <w:rPr>
        <w:rFonts w:ascii="Calibri" w:eastAsia="Calibri" w:hAnsi="Calibri" w:cs="Calibri" w:hint="default"/>
        <w:color w:val="000000"/>
        <w:sz w:val="24"/>
      </w:rPr>
    </w:lvl>
    <w:lvl w:ilvl="3" w:tplc="0EFAD578">
      <w:start w:val="1"/>
      <w:numFmt w:val="decimal"/>
      <w:lvlText w:val="%4."/>
      <w:lvlJc w:val="left"/>
      <w:pPr>
        <w:ind w:left="3396" w:hanging="360"/>
      </w:pPr>
      <w:rPr>
        <w:rFonts w:ascii="Calibri" w:eastAsia="Calibri" w:hAnsi="Calibri" w:cs="Calibri" w:hint="default"/>
        <w:color w:val="000000"/>
        <w:sz w:val="24"/>
      </w:rPr>
    </w:lvl>
    <w:lvl w:ilvl="4" w:tplc="141E4100">
      <w:start w:val="1"/>
      <w:numFmt w:val="lowerLetter"/>
      <w:lvlText w:val="%5."/>
      <w:lvlJc w:val="left"/>
      <w:pPr>
        <w:ind w:left="4116" w:hanging="360"/>
      </w:pPr>
      <w:rPr>
        <w:rFonts w:ascii="Calibri" w:eastAsia="Calibri" w:hAnsi="Calibri" w:cs="Calibri" w:hint="default"/>
        <w:color w:val="000000"/>
        <w:sz w:val="24"/>
      </w:rPr>
    </w:lvl>
    <w:lvl w:ilvl="5" w:tplc="FBBCFEC8">
      <w:start w:val="1"/>
      <w:numFmt w:val="lowerRoman"/>
      <w:lvlText w:val="%6."/>
      <w:lvlJc w:val="right"/>
      <w:pPr>
        <w:ind w:left="4836" w:hanging="180"/>
      </w:pPr>
      <w:rPr>
        <w:rFonts w:ascii="Calibri" w:eastAsia="Calibri" w:hAnsi="Calibri" w:cs="Calibri" w:hint="default"/>
        <w:color w:val="000000"/>
        <w:sz w:val="24"/>
      </w:rPr>
    </w:lvl>
    <w:lvl w:ilvl="6" w:tplc="DE46E5D8">
      <w:start w:val="1"/>
      <w:numFmt w:val="decimal"/>
      <w:lvlText w:val="%7."/>
      <w:lvlJc w:val="left"/>
      <w:pPr>
        <w:ind w:left="5556" w:hanging="360"/>
      </w:pPr>
      <w:rPr>
        <w:rFonts w:ascii="Calibri" w:eastAsia="Calibri" w:hAnsi="Calibri" w:cs="Calibri" w:hint="default"/>
        <w:color w:val="000000"/>
        <w:sz w:val="24"/>
      </w:rPr>
    </w:lvl>
    <w:lvl w:ilvl="7" w:tplc="0BB0B47C">
      <w:start w:val="1"/>
      <w:numFmt w:val="lowerLetter"/>
      <w:lvlText w:val="%8."/>
      <w:lvlJc w:val="left"/>
      <w:pPr>
        <w:ind w:left="6276" w:hanging="360"/>
      </w:pPr>
      <w:rPr>
        <w:rFonts w:ascii="Calibri" w:eastAsia="Calibri" w:hAnsi="Calibri" w:cs="Calibri" w:hint="default"/>
        <w:color w:val="000000"/>
        <w:sz w:val="24"/>
      </w:rPr>
    </w:lvl>
    <w:lvl w:ilvl="8" w:tplc="702E2C24">
      <w:start w:val="1"/>
      <w:numFmt w:val="lowerRoman"/>
      <w:lvlText w:val="%9."/>
      <w:lvlJc w:val="right"/>
      <w:pPr>
        <w:ind w:left="6996" w:hanging="180"/>
      </w:pPr>
      <w:rPr>
        <w:rFonts w:ascii="Calibri" w:eastAsia="Calibri" w:hAnsi="Calibri" w:cs="Calibri" w:hint="default"/>
        <w:color w:val="000000"/>
        <w:sz w:val="24"/>
      </w:rPr>
    </w:lvl>
  </w:abstractNum>
  <w:abstractNum w:abstractNumId="25" w15:restartNumberingAfterBreak="0">
    <w:nsid w:val="45BF7F0D"/>
    <w:multiLevelType w:val="hybridMultilevel"/>
    <w:tmpl w:val="D0E8F648"/>
    <w:lvl w:ilvl="0" w:tplc="EC1200CE">
      <w:start w:val="6"/>
      <w:numFmt w:val="lowerRoman"/>
      <w:lvlText w:val="(%1)"/>
      <w:lvlJc w:val="left"/>
      <w:pPr>
        <w:ind w:left="828" w:hanging="360"/>
      </w:pPr>
      <w:rPr>
        <w:rFonts w:ascii="Calibri" w:eastAsia="Calibri" w:hAnsi="Calibri" w:cs="Calibri" w:hint="default"/>
        <w:color w:val="000000"/>
        <w:sz w:val="24"/>
      </w:rPr>
    </w:lvl>
    <w:lvl w:ilvl="1" w:tplc="337C6DB4">
      <w:start w:val="1"/>
      <w:numFmt w:val="decimal"/>
      <w:lvlText w:val="%2."/>
      <w:lvlJc w:val="left"/>
      <w:pPr>
        <w:ind w:left="1548" w:hanging="360"/>
      </w:pPr>
      <w:rPr>
        <w:rFonts w:ascii="Calibri" w:eastAsia="Calibri" w:hAnsi="Calibri" w:cs="Calibri" w:hint="default"/>
        <w:color w:val="000000"/>
        <w:sz w:val="24"/>
      </w:rPr>
    </w:lvl>
    <w:lvl w:ilvl="2" w:tplc="09CC45F0">
      <w:start w:val="1"/>
      <w:numFmt w:val="decimal"/>
      <w:lvlText w:val="%3."/>
      <w:lvlJc w:val="left"/>
      <w:pPr>
        <w:ind w:left="2268" w:hanging="360"/>
      </w:pPr>
      <w:rPr>
        <w:rFonts w:ascii="Calibri" w:eastAsia="Calibri" w:hAnsi="Calibri" w:cs="Calibri" w:hint="default"/>
        <w:color w:val="000000"/>
        <w:sz w:val="24"/>
      </w:rPr>
    </w:lvl>
    <w:lvl w:ilvl="3" w:tplc="5340160E">
      <w:start w:val="1"/>
      <w:numFmt w:val="decimal"/>
      <w:lvlText w:val="%4."/>
      <w:lvlJc w:val="left"/>
      <w:pPr>
        <w:ind w:left="2988" w:hanging="360"/>
      </w:pPr>
      <w:rPr>
        <w:rFonts w:ascii="Calibri" w:eastAsia="Calibri" w:hAnsi="Calibri" w:cs="Calibri" w:hint="default"/>
        <w:color w:val="000000"/>
        <w:sz w:val="24"/>
      </w:rPr>
    </w:lvl>
    <w:lvl w:ilvl="4" w:tplc="6AAA58AC">
      <w:start w:val="1"/>
      <w:numFmt w:val="decimal"/>
      <w:lvlText w:val="%5."/>
      <w:lvlJc w:val="left"/>
      <w:pPr>
        <w:ind w:left="3708" w:hanging="360"/>
      </w:pPr>
      <w:rPr>
        <w:rFonts w:ascii="Calibri" w:eastAsia="Calibri" w:hAnsi="Calibri" w:cs="Calibri" w:hint="default"/>
        <w:color w:val="000000"/>
        <w:sz w:val="24"/>
      </w:rPr>
    </w:lvl>
    <w:lvl w:ilvl="5" w:tplc="2916AEFA">
      <w:start w:val="1"/>
      <w:numFmt w:val="decimal"/>
      <w:lvlText w:val="%6."/>
      <w:lvlJc w:val="left"/>
      <w:pPr>
        <w:ind w:left="4428" w:hanging="360"/>
      </w:pPr>
      <w:rPr>
        <w:rFonts w:ascii="Calibri" w:eastAsia="Calibri" w:hAnsi="Calibri" w:cs="Calibri" w:hint="default"/>
        <w:color w:val="000000"/>
        <w:sz w:val="24"/>
      </w:rPr>
    </w:lvl>
    <w:lvl w:ilvl="6" w:tplc="3D9E4168">
      <w:start w:val="1"/>
      <w:numFmt w:val="decimal"/>
      <w:lvlText w:val="%7."/>
      <w:lvlJc w:val="left"/>
      <w:pPr>
        <w:ind w:left="5148" w:hanging="360"/>
      </w:pPr>
      <w:rPr>
        <w:rFonts w:ascii="Calibri" w:eastAsia="Calibri" w:hAnsi="Calibri" w:cs="Calibri" w:hint="default"/>
        <w:color w:val="000000"/>
        <w:sz w:val="24"/>
      </w:rPr>
    </w:lvl>
    <w:lvl w:ilvl="7" w:tplc="B324023C">
      <w:start w:val="1"/>
      <w:numFmt w:val="decimal"/>
      <w:lvlText w:val="%8."/>
      <w:lvlJc w:val="left"/>
      <w:pPr>
        <w:ind w:left="5868" w:hanging="360"/>
      </w:pPr>
      <w:rPr>
        <w:rFonts w:ascii="Calibri" w:eastAsia="Calibri" w:hAnsi="Calibri" w:cs="Calibri" w:hint="default"/>
        <w:color w:val="000000"/>
        <w:sz w:val="24"/>
      </w:rPr>
    </w:lvl>
    <w:lvl w:ilvl="8" w:tplc="006EDED2">
      <w:start w:val="1"/>
      <w:numFmt w:val="decimal"/>
      <w:lvlText w:val="%9."/>
      <w:lvlJc w:val="left"/>
      <w:pPr>
        <w:ind w:left="6588" w:hanging="360"/>
      </w:pPr>
      <w:rPr>
        <w:rFonts w:ascii="Calibri" w:eastAsia="Calibri" w:hAnsi="Calibri" w:cs="Calibri" w:hint="default"/>
        <w:color w:val="000000"/>
        <w:sz w:val="24"/>
      </w:rPr>
    </w:lvl>
  </w:abstractNum>
  <w:abstractNum w:abstractNumId="26" w15:restartNumberingAfterBreak="0">
    <w:nsid w:val="4711158F"/>
    <w:multiLevelType w:val="hybridMultilevel"/>
    <w:tmpl w:val="8494A5EA"/>
    <w:lvl w:ilvl="0" w:tplc="7AB631AC">
      <w:start w:val="1"/>
      <w:numFmt w:val="decimal"/>
      <w:lvlText w:val="%1."/>
      <w:lvlJc w:val="left"/>
      <w:pPr>
        <w:ind w:left="610" w:hanging="218"/>
      </w:pPr>
      <w:rPr>
        <w:rFonts w:ascii="Arial" w:eastAsia="Arial" w:hAnsi="Arial" w:cs="Arial" w:hint="default"/>
        <w:b/>
        <w:bCs/>
        <w:color w:val="000000"/>
        <w:sz w:val="18"/>
      </w:rPr>
    </w:lvl>
    <w:lvl w:ilvl="1" w:tplc="DDF251A8">
      <w:start w:val="1"/>
      <w:numFmt w:val="lowerLetter"/>
      <w:lvlText w:val="%2)"/>
      <w:lvlJc w:val="left"/>
      <w:pPr>
        <w:ind w:left="894" w:hanging="360"/>
      </w:pPr>
      <w:rPr>
        <w:rFonts w:ascii="Calibri" w:eastAsia="Calibri" w:hAnsi="Calibri" w:cs="Calibri" w:hint="default"/>
        <w:color w:val="000000"/>
        <w:sz w:val="24"/>
      </w:rPr>
    </w:lvl>
    <w:lvl w:ilvl="2" w:tplc="2CFADCD6">
      <w:start w:val="1"/>
      <w:numFmt w:val="lowerRoman"/>
      <w:lvlText w:val="%3)"/>
      <w:lvlJc w:val="left"/>
      <w:pPr>
        <w:ind w:left="1330" w:hanging="360"/>
      </w:pPr>
      <w:rPr>
        <w:rFonts w:ascii="Calibri" w:eastAsia="Calibri" w:hAnsi="Calibri" w:cs="Calibri" w:hint="default"/>
        <w:color w:val="000000"/>
        <w:sz w:val="24"/>
      </w:rPr>
    </w:lvl>
    <w:lvl w:ilvl="3" w:tplc="912CE670">
      <w:start w:val="1"/>
      <w:numFmt w:val="decimal"/>
      <w:lvlText w:val="(%4)"/>
      <w:lvlJc w:val="left"/>
      <w:pPr>
        <w:ind w:left="1690" w:hanging="360"/>
      </w:pPr>
      <w:rPr>
        <w:rFonts w:ascii="Calibri" w:eastAsia="Calibri" w:hAnsi="Calibri" w:cs="Calibri" w:hint="default"/>
        <w:color w:val="000000"/>
        <w:sz w:val="24"/>
      </w:rPr>
    </w:lvl>
    <w:lvl w:ilvl="4" w:tplc="0FD49580">
      <w:start w:val="1"/>
      <w:numFmt w:val="lowerLetter"/>
      <w:lvlText w:val="(%5)"/>
      <w:lvlJc w:val="left"/>
      <w:pPr>
        <w:ind w:left="2050" w:hanging="360"/>
      </w:pPr>
      <w:rPr>
        <w:rFonts w:ascii="Calibri" w:eastAsia="Calibri" w:hAnsi="Calibri" w:cs="Calibri" w:hint="default"/>
        <w:color w:val="000000"/>
        <w:sz w:val="24"/>
      </w:rPr>
    </w:lvl>
    <w:lvl w:ilvl="5" w:tplc="D0F623FA">
      <w:start w:val="1"/>
      <w:numFmt w:val="lowerRoman"/>
      <w:lvlText w:val="(%6)"/>
      <w:lvlJc w:val="left"/>
      <w:pPr>
        <w:ind w:left="2410" w:hanging="360"/>
      </w:pPr>
      <w:rPr>
        <w:rFonts w:ascii="Calibri" w:eastAsia="Calibri" w:hAnsi="Calibri" w:cs="Calibri" w:hint="default"/>
        <w:color w:val="000000"/>
        <w:sz w:val="24"/>
      </w:rPr>
    </w:lvl>
    <w:lvl w:ilvl="6" w:tplc="A8AA24C0">
      <w:start w:val="1"/>
      <w:numFmt w:val="decimal"/>
      <w:lvlText w:val="%7."/>
      <w:lvlJc w:val="left"/>
      <w:pPr>
        <w:ind w:left="2770" w:hanging="360"/>
      </w:pPr>
      <w:rPr>
        <w:rFonts w:ascii="Calibri" w:eastAsia="Calibri" w:hAnsi="Calibri" w:cs="Calibri" w:hint="default"/>
        <w:color w:val="000000"/>
        <w:sz w:val="24"/>
      </w:rPr>
    </w:lvl>
    <w:lvl w:ilvl="7" w:tplc="5CFCAEE8">
      <w:start w:val="1"/>
      <w:numFmt w:val="lowerLetter"/>
      <w:lvlText w:val="%8."/>
      <w:lvlJc w:val="left"/>
      <w:pPr>
        <w:ind w:left="3130" w:hanging="360"/>
      </w:pPr>
      <w:rPr>
        <w:rFonts w:ascii="Calibri" w:eastAsia="Calibri" w:hAnsi="Calibri" w:cs="Calibri" w:hint="default"/>
        <w:color w:val="000000"/>
        <w:sz w:val="24"/>
      </w:rPr>
    </w:lvl>
    <w:lvl w:ilvl="8" w:tplc="70AC0D22">
      <w:start w:val="1"/>
      <w:numFmt w:val="lowerRoman"/>
      <w:lvlText w:val="%9."/>
      <w:lvlJc w:val="left"/>
      <w:pPr>
        <w:ind w:left="3490" w:hanging="360"/>
      </w:pPr>
      <w:rPr>
        <w:rFonts w:ascii="Calibri" w:eastAsia="Calibri" w:hAnsi="Calibri" w:cs="Calibri" w:hint="default"/>
        <w:color w:val="000000"/>
        <w:sz w:val="24"/>
      </w:rPr>
    </w:lvl>
  </w:abstractNum>
  <w:abstractNum w:abstractNumId="27" w15:restartNumberingAfterBreak="0">
    <w:nsid w:val="4ADB7519"/>
    <w:multiLevelType w:val="multilevel"/>
    <w:tmpl w:val="BDB8BF06"/>
    <w:lvl w:ilvl="0">
      <w:start w:val="2"/>
      <w:numFmt w:val="decimal"/>
      <w:lvlText w:val="%1."/>
      <w:lvlJc w:val="left"/>
      <w:pPr>
        <w:ind w:left="468" w:hanging="360"/>
      </w:pPr>
      <w:rPr>
        <w:rFonts w:ascii="Arial" w:eastAsia="Arial" w:hAnsi="Arial" w:cs="Arial" w:hint="default"/>
        <w:b/>
        <w:bCs/>
        <w:color w:val="000000"/>
        <w:sz w:val="18"/>
      </w:rPr>
    </w:lvl>
    <w:lvl w:ilvl="1">
      <w:start w:val="2"/>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8" w15:restartNumberingAfterBreak="0">
    <w:nsid w:val="4C0B0D1D"/>
    <w:multiLevelType w:val="multilevel"/>
    <w:tmpl w:val="C25E0DE4"/>
    <w:lvl w:ilvl="0">
      <w:start w:val="4"/>
      <w:numFmt w:val="decimal"/>
      <w:lvlText w:val="%1."/>
      <w:lvlJc w:val="left"/>
      <w:pPr>
        <w:ind w:left="603" w:hanging="495"/>
      </w:pPr>
      <w:rPr>
        <w:rFonts w:ascii="Calibri" w:eastAsia="Calibri" w:hAnsi="Calibri" w:cs="Calibri" w:hint="default"/>
        <w:color w:val="000000"/>
        <w:sz w:val="24"/>
      </w:rPr>
    </w:lvl>
    <w:lvl w:ilvl="1">
      <w:start w:val="1"/>
      <w:numFmt w:val="decimal"/>
      <w:lvlText w:val="%1.%2."/>
      <w:lvlJc w:val="left"/>
      <w:pPr>
        <w:ind w:left="817" w:hanging="425"/>
      </w:pPr>
      <w:rPr>
        <w:rFonts w:ascii="Calibri" w:eastAsia="Calibri" w:hAnsi="Calibri" w:cs="Calibri" w:hint="default"/>
        <w:color w:val="000000"/>
        <w:sz w:val="18"/>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29" w15:restartNumberingAfterBreak="0">
    <w:nsid w:val="4FB46629"/>
    <w:multiLevelType w:val="hybridMultilevel"/>
    <w:tmpl w:val="1DCA31A2"/>
    <w:lvl w:ilvl="0" w:tplc="816C790A">
      <w:start w:val="1"/>
      <w:numFmt w:val="bullet"/>
      <w:lvlText w:val=""/>
      <w:lvlJc w:val="left"/>
      <w:pPr>
        <w:ind w:left="959" w:hanging="284"/>
      </w:pPr>
      <w:rPr>
        <w:rFonts w:ascii="Symbol" w:eastAsia="Symbol" w:hAnsi="Symbol" w:cs="Symbol" w:hint="default"/>
        <w:color w:val="000000"/>
        <w:sz w:val="24"/>
      </w:rPr>
    </w:lvl>
    <w:lvl w:ilvl="1" w:tplc="E94A5E42">
      <w:start w:val="1"/>
      <w:numFmt w:val="bullet"/>
      <w:lvlText w:val="o"/>
      <w:lvlJc w:val="left"/>
      <w:pPr>
        <w:ind w:left="1593" w:hanging="360"/>
      </w:pPr>
      <w:rPr>
        <w:rFonts w:ascii="Courier New" w:eastAsia="Courier New" w:hAnsi="Courier New" w:cs="Courier New" w:hint="default"/>
        <w:color w:val="000000"/>
        <w:sz w:val="24"/>
      </w:rPr>
    </w:lvl>
    <w:lvl w:ilvl="2" w:tplc="83CA5730">
      <w:start w:val="1"/>
      <w:numFmt w:val="bullet"/>
      <w:lvlText w:val=""/>
      <w:lvlJc w:val="left"/>
      <w:pPr>
        <w:ind w:left="2313" w:hanging="360"/>
      </w:pPr>
      <w:rPr>
        <w:rFonts w:ascii="Wingdings" w:eastAsia="Wingdings" w:hAnsi="Wingdings" w:cs="Wingdings" w:hint="default"/>
        <w:color w:val="000000"/>
        <w:sz w:val="24"/>
      </w:rPr>
    </w:lvl>
    <w:lvl w:ilvl="3" w:tplc="1E9CB2BE">
      <w:start w:val="1"/>
      <w:numFmt w:val="bullet"/>
      <w:lvlText w:val=""/>
      <w:lvlJc w:val="left"/>
      <w:pPr>
        <w:ind w:left="3033" w:hanging="360"/>
      </w:pPr>
      <w:rPr>
        <w:rFonts w:ascii="Symbol" w:eastAsia="Symbol" w:hAnsi="Symbol" w:cs="Symbol" w:hint="default"/>
        <w:color w:val="000000"/>
        <w:sz w:val="24"/>
      </w:rPr>
    </w:lvl>
    <w:lvl w:ilvl="4" w:tplc="B128E7CC">
      <w:start w:val="1"/>
      <w:numFmt w:val="bullet"/>
      <w:lvlText w:val="o"/>
      <w:lvlJc w:val="left"/>
      <w:pPr>
        <w:ind w:left="3753" w:hanging="360"/>
      </w:pPr>
      <w:rPr>
        <w:rFonts w:ascii="Courier New" w:eastAsia="Courier New" w:hAnsi="Courier New" w:cs="Courier New" w:hint="default"/>
        <w:color w:val="000000"/>
        <w:sz w:val="24"/>
      </w:rPr>
    </w:lvl>
    <w:lvl w:ilvl="5" w:tplc="3D400CBE">
      <w:start w:val="1"/>
      <w:numFmt w:val="bullet"/>
      <w:lvlText w:val=""/>
      <w:lvlJc w:val="left"/>
      <w:pPr>
        <w:ind w:left="4473" w:hanging="360"/>
      </w:pPr>
      <w:rPr>
        <w:rFonts w:ascii="Wingdings" w:eastAsia="Wingdings" w:hAnsi="Wingdings" w:cs="Wingdings" w:hint="default"/>
        <w:color w:val="000000"/>
        <w:sz w:val="24"/>
      </w:rPr>
    </w:lvl>
    <w:lvl w:ilvl="6" w:tplc="1E2A9F82">
      <w:start w:val="1"/>
      <w:numFmt w:val="bullet"/>
      <w:lvlText w:val=""/>
      <w:lvlJc w:val="left"/>
      <w:pPr>
        <w:ind w:left="5193" w:hanging="360"/>
      </w:pPr>
      <w:rPr>
        <w:rFonts w:ascii="Symbol" w:eastAsia="Symbol" w:hAnsi="Symbol" w:cs="Symbol" w:hint="default"/>
        <w:color w:val="000000"/>
        <w:sz w:val="24"/>
      </w:rPr>
    </w:lvl>
    <w:lvl w:ilvl="7" w:tplc="BF0E0E82">
      <w:start w:val="1"/>
      <w:numFmt w:val="bullet"/>
      <w:lvlText w:val="o"/>
      <w:lvlJc w:val="left"/>
      <w:pPr>
        <w:ind w:left="5913" w:hanging="360"/>
      </w:pPr>
      <w:rPr>
        <w:rFonts w:ascii="Courier New" w:eastAsia="Courier New" w:hAnsi="Courier New" w:cs="Courier New" w:hint="default"/>
        <w:color w:val="000000"/>
        <w:sz w:val="24"/>
      </w:rPr>
    </w:lvl>
    <w:lvl w:ilvl="8" w:tplc="1542E334">
      <w:start w:val="1"/>
      <w:numFmt w:val="bullet"/>
      <w:lvlText w:val=""/>
      <w:lvlJc w:val="left"/>
      <w:pPr>
        <w:ind w:left="6633" w:hanging="360"/>
      </w:pPr>
      <w:rPr>
        <w:rFonts w:ascii="Wingdings" w:eastAsia="Wingdings" w:hAnsi="Wingdings" w:cs="Wingdings" w:hint="default"/>
        <w:color w:val="000000"/>
        <w:sz w:val="24"/>
      </w:rPr>
    </w:lvl>
  </w:abstractNum>
  <w:abstractNum w:abstractNumId="30" w15:restartNumberingAfterBreak="0">
    <w:nsid w:val="50797933"/>
    <w:multiLevelType w:val="multilevel"/>
    <w:tmpl w:val="66FC415E"/>
    <w:lvl w:ilvl="0">
      <w:start w:val="3"/>
      <w:numFmt w:val="decimal"/>
      <w:lvlText w:val="%1"/>
      <w:lvlJc w:val="left"/>
      <w:pPr>
        <w:ind w:left="468" w:hanging="360"/>
      </w:pPr>
      <w:rPr>
        <w:rFonts w:ascii="Calibri" w:eastAsia="Calibri" w:hAnsi="Calibri" w:cs="Calibri" w:hint="default"/>
        <w:color w:val="000000"/>
        <w:sz w:val="24"/>
      </w:rPr>
    </w:lvl>
    <w:lvl w:ilvl="1">
      <w:start w:val="1"/>
      <w:numFmt w:val="decimal"/>
      <w:lvlText w:val="%1.%2"/>
      <w:lvlJc w:val="left"/>
      <w:pPr>
        <w:ind w:left="749" w:hanging="357"/>
      </w:pPr>
      <w:rPr>
        <w:rFonts w:ascii="Arial" w:eastAsia="Arial" w:hAnsi="Arial" w:cs="Arial" w:hint="default"/>
        <w:color w:val="000000"/>
        <w:sz w:val="18"/>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31" w15:restartNumberingAfterBreak="0">
    <w:nsid w:val="5AB05648"/>
    <w:multiLevelType w:val="hybridMultilevel"/>
    <w:tmpl w:val="A2FC0FCA"/>
    <w:lvl w:ilvl="0" w:tplc="06C2B826">
      <w:start w:val="1"/>
      <w:numFmt w:val="lowerRoman"/>
      <w:lvlText w:val="(%1)"/>
      <w:lvlJc w:val="left"/>
      <w:pPr>
        <w:ind w:left="828" w:hanging="360"/>
      </w:pPr>
      <w:rPr>
        <w:rFonts w:ascii="Calibri" w:eastAsia="Calibri" w:hAnsi="Calibri" w:cs="Calibri" w:hint="default"/>
        <w:color w:val="000000"/>
        <w:sz w:val="24"/>
      </w:rPr>
    </w:lvl>
    <w:lvl w:ilvl="1" w:tplc="3A4A9EBC">
      <w:start w:val="1"/>
      <w:numFmt w:val="decimal"/>
      <w:lvlText w:val="%2."/>
      <w:lvlJc w:val="left"/>
      <w:pPr>
        <w:ind w:left="1548" w:hanging="360"/>
      </w:pPr>
      <w:rPr>
        <w:rFonts w:ascii="Calibri" w:eastAsia="Calibri" w:hAnsi="Calibri" w:cs="Calibri" w:hint="default"/>
        <w:color w:val="000000"/>
        <w:sz w:val="24"/>
      </w:rPr>
    </w:lvl>
    <w:lvl w:ilvl="2" w:tplc="2EFA7100">
      <w:start w:val="1"/>
      <w:numFmt w:val="decimal"/>
      <w:lvlText w:val="%3."/>
      <w:lvlJc w:val="left"/>
      <w:pPr>
        <w:ind w:left="2268" w:hanging="360"/>
      </w:pPr>
      <w:rPr>
        <w:rFonts w:ascii="Calibri" w:eastAsia="Calibri" w:hAnsi="Calibri" w:cs="Calibri" w:hint="default"/>
        <w:color w:val="000000"/>
        <w:sz w:val="24"/>
      </w:rPr>
    </w:lvl>
    <w:lvl w:ilvl="3" w:tplc="71542C6C">
      <w:start w:val="1"/>
      <w:numFmt w:val="decimal"/>
      <w:lvlText w:val="%4."/>
      <w:lvlJc w:val="left"/>
      <w:pPr>
        <w:ind w:left="2988" w:hanging="360"/>
      </w:pPr>
      <w:rPr>
        <w:rFonts w:ascii="Calibri" w:eastAsia="Calibri" w:hAnsi="Calibri" w:cs="Calibri" w:hint="default"/>
        <w:color w:val="000000"/>
        <w:sz w:val="24"/>
      </w:rPr>
    </w:lvl>
    <w:lvl w:ilvl="4" w:tplc="80DA8DC0">
      <w:start w:val="1"/>
      <w:numFmt w:val="decimal"/>
      <w:lvlText w:val="%5."/>
      <w:lvlJc w:val="left"/>
      <w:pPr>
        <w:ind w:left="3708" w:hanging="360"/>
      </w:pPr>
      <w:rPr>
        <w:rFonts w:ascii="Calibri" w:eastAsia="Calibri" w:hAnsi="Calibri" w:cs="Calibri" w:hint="default"/>
        <w:color w:val="000000"/>
        <w:sz w:val="24"/>
      </w:rPr>
    </w:lvl>
    <w:lvl w:ilvl="5" w:tplc="8724FA6E">
      <w:start w:val="1"/>
      <w:numFmt w:val="decimal"/>
      <w:lvlText w:val="%6."/>
      <w:lvlJc w:val="left"/>
      <w:pPr>
        <w:ind w:left="4428" w:hanging="360"/>
      </w:pPr>
      <w:rPr>
        <w:rFonts w:ascii="Calibri" w:eastAsia="Calibri" w:hAnsi="Calibri" w:cs="Calibri" w:hint="default"/>
        <w:color w:val="000000"/>
        <w:sz w:val="24"/>
      </w:rPr>
    </w:lvl>
    <w:lvl w:ilvl="6" w:tplc="053E7D9C">
      <w:start w:val="1"/>
      <w:numFmt w:val="decimal"/>
      <w:lvlText w:val="%7."/>
      <w:lvlJc w:val="left"/>
      <w:pPr>
        <w:ind w:left="5148" w:hanging="360"/>
      </w:pPr>
      <w:rPr>
        <w:rFonts w:ascii="Calibri" w:eastAsia="Calibri" w:hAnsi="Calibri" w:cs="Calibri" w:hint="default"/>
        <w:color w:val="000000"/>
        <w:sz w:val="24"/>
      </w:rPr>
    </w:lvl>
    <w:lvl w:ilvl="7" w:tplc="4612B0FE">
      <w:start w:val="1"/>
      <w:numFmt w:val="decimal"/>
      <w:lvlText w:val="%8."/>
      <w:lvlJc w:val="left"/>
      <w:pPr>
        <w:ind w:left="5868" w:hanging="360"/>
      </w:pPr>
      <w:rPr>
        <w:rFonts w:ascii="Calibri" w:eastAsia="Calibri" w:hAnsi="Calibri" w:cs="Calibri" w:hint="default"/>
        <w:color w:val="000000"/>
        <w:sz w:val="24"/>
      </w:rPr>
    </w:lvl>
    <w:lvl w:ilvl="8" w:tplc="9948EBB6">
      <w:start w:val="1"/>
      <w:numFmt w:val="decimal"/>
      <w:lvlText w:val="%9."/>
      <w:lvlJc w:val="left"/>
      <w:pPr>
        <w:ind w:left="6588" w:hanging="360"/>
      </w:pPr>
      <w:rPr>
        <w:rFonts w:ascii="Calibri" w:eastAsia="Calibri" w:hAnsi="Calibri" w:cs="Calibri" w:hint="default"/>
        <w:color w:val="000000"/>
        <w:sz w:val="24"/>
      </w:rPr>
    </w:lvl>
  </w:abstractNum>
  <w:abstractNum w:abstractNumId="32" w15:restartNumberingAfterBreak="0">
    <w:nsid w:val="5B9D6D91"/>
    <w:multiLevelType w:val="multilevel"/>
    <w:tmpl w:val="1EC4B544"/>
    <w:lvl w:ilvl="0">
      <w:start w:val="5"/>
      <w:numFmt w:val="decimal"/>
      <w:lvlText w:val="%1"/>
      <w:lvlJc w:val="left"/>
      <w:pPr>
        <w:ind w:left="468" w:hanging="360"/>
      </w:pPr>
      <w:rPr>
        <w:rFonts w:ascii="Arial" w:eastAsia="Arial" w:hAnsi="Arial" w:cs="Arial" w:hint="default"/>
        <w:color w:val="000000"/>
        <w:sz w:val="18"/>
      </w:rPr>
    </w:lvl>
    <w:lvl w:ilvl="1">
      <w:start w:val="4"/>
      <w:numFmt w:val="decimal"/>
      <w:lvlText w:val="%1.%2"/>
      <w:lvlJc w:val="left"/>
      <w:pPr>
        <w:ind w:left="970" w:hanging="360"/>
      </w:pPr>
      <w:rPr>
        <w:rFonts w:ascii="Calibri" w:eastAsia="Calibri" w:hAnsi="Calibri" w:cs="Calibri" w:hint="default"/>
        <w:color w:val="000000"/>
        <w:sz w:val="24"/>
      </w:rPr>
    </w:lvl>
    <w:lvl w:ilvl="2">
      <w:start w:val="1"/>
      <w:numFmt w:val="decimal"/>
      <w:lvlText w:val="%1.%2.%3"/>
      <w:lvlJc w:val="left"/>
      <w:pPr>
        <w:ind w:left="1832"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560" w:hanging="144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5924" w:hanging="1800"/>
      </w:pPr>
      <w:rPr>
        <w:rFonts w:ascii="Calibri" w:eastAsia="Calibri" w:hAnsi="Calibri" w:cs="Calibri" w:hint="default"/>
        <w:color w:val="000000"/>
        <w:sz w:val="24"/>
      </w:rPr>
    </w:lvl>
  </w:abstractNum>
  <w:abstractNum w:abstractNumId="33" w15:restartNumberingAfterBreak="0">
    <w:nsid w:val="65541C6A"/>
    <w:multiLevelType w:val="hybridMultilevel"/>
    <w:tmpl w:val="71FE8F1A"/>
    <w:lvl w:ilvl="0" w:tplc="78DABB70">
      <w:start w:val="1"/>
      <w:numFmt w:val="lowerRoman"/>
      <w:lvlText w:val="(%1)"/>
      <w:lvlJc w:val="left"/>
      <w:pPr>
        <w:ind w:left="822" w:hanging="357"/>
      </w:pPr>
      <w:rPr>
        <w:rFonts w:ascii="Calibri" w:eastAsia="Calibri" w:hAnsi="Calibri" w:cs="Calibri" w:hint="default"/>
        <w:color w:val="000000"/>
        <w:sz w:val="24"/>
      </w:rPr>
    </w:lvl>
    <w:lvl w:ilvl="1" w:tplc="615EF1B0">
      <w:start w:val="1"/>
      <w:numFmt w:val="decimal"/>
      <w:lvlText w:val="%2."/>
      <w:lvlJc w:val="left"/>
      <w:pPr>
        <w:ind w:left="1548" w:hanging="360"/>
      </w:pPr>
      <w:rPr>
        <w:rFonts w:ascii="Calibri" w:eastAsia="Calibri" w:hAnsi="Calibri" w:cs="Calibri" w:hint="default"/>
        <w:color w:val="000000"/>
        <w:sz w:val="24"/>
      </w:rPr>
    </w:lvl>
    <w:lvl w:ilvl="2" w:tplc="A0C06CBE">
      <w:start w:val="1"/>
      <w:numFmt w:val="decimal"/>
      <w:lvlText w:val="%3."/>
      <w:lvlJc w:val="left"/>
      <w:pPr>
        <w:ind w:left="2268" w:hanging="360"/>
      </w:pPr>
      <w:rPr>
        <w:rFonts w:ascii="Calibri" w:eastAsia="Calibri" w:hAnsi="Calibri" w:cs="Calibri" w:hint="default"/>
        <w:color w:val="000000"/>
        <w:sz w:val="24"/>
      </w:rPr>
    </w:lvl>
    <w:lvl w:ilvl="3" w:tplc="4F12BB04">
      <w:start w:val="1"/>
      <w:numFmt w:val="decimal"/>
      <w:lvlText w:val="%4."/>
      <w:lvlJc w:val="left"/>
      <w:pPr>
        <w:ind w:left="2988" w:hanging="360"/>
      </w:pPr>
      <w:rPr>
        <w:rFonts w:ascii="Calibri" w:eastAsia="Calibri" w:hAnsi="Calibri" w:cs="Calibri" w:hint="default"/>
        <w:color w:val="000000"/>
        <w:sz w:val="24"/>
      </w:rPr>
    </w:lvl>
    <w:lvl w:ilvl="4" w:tplc="019ABACA">
      <w:start w:val="1"/>
      <w:numFmt w:val="decimal"/>
      <w:lvlText w:val="%5."/>
      <w:lvlJc w:val="left"/>
      <w:pPr>
        <w:ind w:left="3708" w:hanging="360"/>
      </w:pPr>
      <w:rPr>
        <w:rFonts w:ascii="Calibri" w:eastAsia="Calibri" w:hAnsi="Calibri" w:cs="Calibri" w:hint="default"/>
        <w:color w:val="000000"/>
        <w:sz w:val="24"/>
      </w:rPr>
    </w:lvl>
    <w:lvl w:ilvl="5" w:tplc="5E2E7714">
      <w:start w:val="1"/>
      <w:numFmt w:val="decimal"/>
      <w:lvlText w:val="%6."/>
      <w:lvlJc w:val="left"/>
      <w:pPr>
        <w:ind w:left="4428" w:hanging="360"/>
      </w:pPr>
      <w:rPr>
        <w:rFonts w:ascii="Calibri" w:eastAsia="Calibri" w:hAnsi="Calibri" w:cs="Calibri" w:hint="default"/>
        <w:color w:val="000000"/>
        <w:sz w:val="24"/>
      </w:rPr>
    </w:lvl>
    <w:lvl w:ilvl="6" w:tplc="AA62DB0A">
      <w:start w:val="1"/>
      <w:numFmt w:val="decimal"/>
      <w:lvlText w:val="%7."/>
      <w:lvlJc w:val="left"/>
      <w:pPr>
        <w:ind w:left="5148" w:hanging="360"/>
      </w:pPr>
      <w:rPr>
        <w:rFonts w:ascii="Calibri" w:eastAsia="Calibri" w:hAnsi="Calibri" w:cs="Calibri" w:hint="default"/>
        <w:color w:val="000000"/>
        <w:sz w:val="24"/>
      </w:rPr>
    </w:lvl>
    <w:lvl w:ilvl="7" w:tplc="B540FCEE">
      <w:start w:val="1"/>
      <w:numFmt w:val="decimal"/>
      <w:lvlText w:val="%8."/>
      <w:lvlJc w:val="left"/>
      <w:pPr>
        <w:ind w:left="5868" w:hanging="360"/>
      </w:pPr>
      <w:rPr>
        <w:rFonts w:ascii="Calibri" w:eastAsia="Calibri" w:hAnsi="Calibri" w:cs="Calibri" w:hint="default"/>
        <w:color w:val="000000"/>
        <w:sz w:val="24"/>
      </w:rPr>
    </w:lvl>
    <w:lvl w:ilvl="8" w:tplc="D370F72C">
      <w:start w:val="1"/>
      <w:numFmt w:val="decimal"/>
      <w:lvlText w:val="%9."/>
      <w:lvlJc w:val="left"/>
      <w:pPr>
        <w:ind w:left="6588" w:hanging="360"/>
      </w:pPr>
      <w:rPr>
        <w:rFonts w:ascii="Calibri" w:eastAsia="Calibri" w:hAnsi="Calibri" w:cs="Calibri" w:hint="default"/>
        <w:color w:val="000000"/>
        <w:sz w:val="24"/>
      </w:rPr>
    </w:lvl>
  </w:abstractNum>
  <w:abstractNum w:abstractNumId="34" w15:restartNumberingAfterBreak="0">
    <w:nsid w:val="66326487"/>
    <w:multiLevelType w:val="multilevel"/>
    <w:tmpl w:val="6A3E3904"/>
    <w:lvl w:ilvl="0">
      <w:start w:val="4"/>
      <w:numFmt w:val="decimal"/>
      <w:lvlText w:val="%1."/>
      <w:lvlJc w:val="left"/>
      <w:pPr>
        <w:ind w:left="468" w:hanging="360"/>
      </w:pPr>
      <w:rPr>
        <w:rFonts w:ascii="Arial" w:eastAsia="Arial" w:hAnsi="Arial" w:cs="Arial" w:hint="default"/>
        <w:color w:val="000000"/>
        <w:sz w:val="18"/>
      </w:rPr>
    </w:lvl>
    <w:lvl w:ilvl="1">
      <w:start w:val="7"/>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35" w15:restartNumberingAfterBreak="0">
    <w:nsid w:val="6A40794A"/>
    <w:multiLevelType w:val="multilevel"/>
    <w:tmpl w:val="C99AA994"/>
    <w:lvl w:ilvl="0">
      <w:start w:val="4"/>
      <w:numFmt w:val="decimal"/>
      <w:lvlText w:val="%1."/>
      <w:lvlJc w:val="left"/>
      <w:pPr>
        <w:ind w:left="603" w:hanging="495"/>
      </w:pPr>
      <w:rPr>
        <w:rFonts w:ascii="Calibri" w:eastAsia="Calibri" w:hAnsi="Calibri" w:cs="Calibri" w:hint="default"/>
        <w:color w:val="000000"/>
        <w:sz w:val="24"/>
      </w:rPr>
    </w:lvl>
    <w:lvl w:ilvl="1">
      <w:start w:val="1"/>
      <w:numFmt w:val="decimal"/>
      <w:lvlText w:val="%1.%2."/>
      <w:lvlJc w:val="left"/>
      <w:pPr>
        <w:ind w:left="1330" w:hanging="720"/>
      </w:pPr>
      <w:rPr>
        <w:rFonts w:ascii="Calibri" w:eastAsia="Calibri" w:hAnsi="Calibri" w:cs="Calibri" w:hint="default"/>
        <w:color w:val="000000"/>
        <w:sz w:val="24"/>
      </w:rPr>
    </w:lvl>
    <w:lvl w:ilvl="2">
      <w:start w:val="1"/>
      <w:numFmt w:val="decimal"/>
      <w:lvlText w:val="%1.%2.%3."/>
      <w:lvlJc w:val="left"/>
      <w:pPr>
        <w:ind w:left="1963" w:hanging="720"/>
      </w:pPr>
      <w:rPr>
        <w:rFonts w:ascii="Arial" w:eastAsia="Arial" w:hAnsi="Arial" w:cs="Arial" w:hint="default"/>
        <w:color w:val="000000"/>
        <w:sz w:val="18"/>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36" w15:restartNumberingAfterBreak="0">
    <w:nsid w:val="6AA641FB"/>
    <w:multiLevelType w:val="hybridMultilevel"/>
    <w:tmpl w:val="17101464"/>
    <w:lvl w:ilvl="0" w:tplc="AF2E19AA">
      <w:start w:val="1"/>
      <w:numFmt w:val="bullet"/>
      <w:lvlText w:val=""/>
      <w:lvlJc w:val="left"/>
      <w:pPr>
        <w:ind w:left="1242" w:hanging="425"/>
      </w:pPr>
      <w:rPr>
        <w:rFonts w:ascii="Symbol" w:eastAsia="Symbol" w:hAnsi="Symbol" w:cs="Symbol" w:hint="default"/>
        <w:color w:val="000000"/>
        <w:sz w:val="24"/>
      </w:rPr>
    </w:lvl>
    <w:lvl w:ilvl="1" w:tplc="E5F80478">
      <w:start w:val="1"/>
      <w:numFmt w:val="bullet"/>
      <w:lvlText w:val="o"/>
      <w:lvlJc w:val="left"/>
      <w:pPr>
        <w:ind w:left="2257" w:hanging="360"/>
      </w:pPr>
      <w:rPr>
        <w:rFonts w:ascii="Courier New" w:eastAsia="Courier New" w:hAnsi="Courier New" w:cs="Courier New" w:hint="default"/>
        <w:color w:val="000000"/>
        <w:sz w:val="24"/>
      </w:rPr>
    </w:lvl>
    <w:lvl w:ilvl="2" w:tplc="E8EEB1DC">
      <w:start w:val="1"/>
      <w:numFmt w:val="bullet"/>
      <w:lvlText w:val=""/>
      <w:lvlJc w:val="left"/>
      <w:pPr>
        <w:ind w:left="2977" w:hanging="360"/>
      </w:pPr>
      <w:rPr>
        <w:rFonts w:ascii="Wingdings" w:eastAsia="Wingdings" w:hAnsi="Wingdings" w:cs="Wingdings" w:hint="default"/>
        <w:color w:val="000000"/>
        <w:sz w:val="24"/>
      </w:rPr>
    </w:lvl>
    <w:lvl w:ilvl="3" w:tplc="BCE2CFCC">
      <w:start w:val="1"/>
      <w:numFmt w:val="bullet"/>
      <w:lvlText w:val=""/>
      <w:lvlJc w:val="left"/>
      <w:pPr>
        <w:ind w:left="3697" w:hanging="360"/>
      </w:pPr>
      <w:rPr>
        <w:rFonts w:ascii="Symbol" w:eastAsia="Symbol" w:hAnsi="Symbol" w:cs="Symbol" w:hint="default"/>
        <w:color w:val="000000"/>
        <w:sz w:val="24"/>
      </w:rPr>
    </w:lvl>
    <w:lvl w:ilvl="4" w:tplc="6B5C32C0">
      <w:start w:val="1"/>
      <w:numFmt w:val="bullet"/>
      <w:lvlText w:val="o"/>
      <w:lvlJc w:val="left"/>
      <w:pPr>
        <w:ind w:left="4417" w:hanging="360"/>
      </w:pPr>
      <w:rPr>
        <w:rFonts w:ascii="Courier New" w:eastAsia="Courier New" w:hAnsi="Courier New" w:cs="Courier New" w:hint="default"/>
        <w:color w:val="000000"/>
        <w:sz w:val="24"/>
      </w:rPr>
    </w:lvl>
    <w:lvl w:ilvl="5" w:tplc="3D4629AA">
      <w:start w:val="1"/>
      <w:numFmt w:val="bullet"/>
      <w:lvlText w:val=""/>
      <w:lvlJc w:val="left"/>
      <w:pPr>
        <w:ind w:left="5137" w:hanging="360"/>
      </w:pPr>
      <w:rPr>
        <w:rFonts w:ascii="Wingdings" w:eastAsia="Wingdings" w:hAnsi="Wingdings" w:cs="Wingdings" w:hint="default"/>
        <w:color w:val="000000"/>
        <w:sz w:val="24"/>
      </w:rPr>
    </w:lvl>
    <w:lvl w:ilvl="6" w:tplc="AF3ABEAA">
      <w:start w:val="1"/>
      <w:numFmt w:val="bullet"/>
      <w:lvlText w:val=""/>
      <w:lvlJc w:val="left"/>
      <w:pPr>
        <w:ind w:left="5857" w:hanging="360"/>
      </w:pPr>
      <w:rPr>
        <w:rFonts w:ascii="Symbol" w:eastAsia="Symbol" w:hAnsi="Symbol" w:cs="Symbol" w:hint="default"/>
        <w:color w:val="000000"/>
        <w:sz w:val="24"/>
      </w:rPr>
    </w:lvl>
    <w:lvl w:ilvl="7" w:tplc="2FAC31DA">
      <w:start w:val="1"/>
      <w:numFmt w:val="bullet"/>
      <w:lvlText w:val="o"/>
      <w:lvlJc w:val="left"/>
      <w:pPr>
        <w:ind w:left="6577" w:hanging="360"/>
      </w:pPr>
      <w:rPr>
        <w:rFonts w:ascii="Courier New" w:eastAsia="Courier New" w:hAnsi="Courier New" w:cs="Courier New" w:hint="default"/>
        <w:color w:val="000000"/>
        <w:sz w:val="24"/>
      </w:rPr>
    </w:lvl>
    <w:lvl w:ilvl="8" w:tplc="DE16971E">
      <w:start w:val="1"/>
      <w:numFmt w:val="bullet"/>
      <w:lvlText w:val=""/>
      <w:lvlJc w:val="left"/>
      <w:pPr>
        <w:ind w:left="7297" w:hanging="360"/>
      </w:pPr>
      <w:rPr>
        <w:rFonts w:ascii="Wingdings" w:eastAsia="Wingdings" w:hAnsi="Wingdings" w:cs="Wingdings" w:hint="default"/>
        <w:color w:val="000000"/>
        <w:sz w:val="24"/>
      </w:rPr>
    </w:lvl>
  </w:abstractNum>
  <w:abstractNum w:abstractNumId="37" w15:restartNumberingAfterBreak="0">
    <w:nsid w:val="6AF33509"/>
    <w:multiLevelType w:val="multilevel"/>
    <w:tmpl w:val="30CA2084"/>
    <w:lvl w:ilvl="0">
      <w:start w:val="4"/>
      <w:numFmt w:val="decimal"/>
      <w:lvlText w:val="%1."/>
      <w:lvlJc w:val="left"/>
      <w:pPr>
        <w:ind w:left="603" w:hanging="495"/>
      </w:pPr>
      <w:rPr>
        <w:rFonts w:ascii="Arial" w:eastAsia="Arial" w:hAnsi="Arial" w:cs="Arial" w:hint="default"/>
        <w:b/>
        <w:bCs/>
        <w:color w:val="000000"/>
        <w:sz w:val="18"/>
      </w:rPr>
    </w:lvl>
    <w:lvl w:ilvl="1">
      <w:start w:val="1"/>
      <w:numFmt w:val="decimal"/>
      <w:lvlText w:val="%1.%2."/>
      <w:lvlJc w:val="left"/>
      <w:pPr>
        <w:ind w:left="817" w:hanging="425"/>
      </w:pPr>
      <w:rPr>
        <w:rFonts w:ascii="Arial" w:eastAsia="Arial" w:hAnsi="Arial" w:cs="Arial" w:hint="default"/>
        <w:color w:val="000000"/>
        <w:sz w:val="18"/>
      </w:rPr>
    </w:lvl>
    <w:lvl w:ilvl="2">
      <w:start w:val="1"/>
      <w:numFmt w:val="decimal"/>
      <w:lvlText w:val="%1.%2.%3."/>
      <w:lvlJc w:val="left"/>
      <w:pPr>
        <w:ind w:left="1526" w:hanging="709"/>
      </w:pPr>
      <w:rPr>
        <w:rFonts w:ascii="Arial" w:eastAsia="Arial" w:hAnsi="Arial" w:cs="Arial" w:hint="default"/>
        <w:color w:val="000000"/>
        <w:sz w:val="18"/>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38" w15:restartNumberingAfterBreak="0">
    <w:nsid w:val="6C0B3FBE"/>
    <w:multiLevelType w:val="hybridMultilevel"/>
    <w:tmpl w:val="5D503346"/>
    <w:lvl w:ilvl="0" w:tplc="8250C960">
      <w:start w:val="1"/>
      <w:numFmt w:val="bullet"/>
      <w:lvlText w:val=""/>
      <w:lvlJc w:val="left"/>
      <w:pPr>
        <w:ind w:left="533" w:hanging="425"/>
      </w:pPr>
      <w:rPr>
        <w:rFonts w:ascii="Symbol" w:eastAsia="Symbol" w:hAnsi="Symbol" w:cs="Symbol" w:hint="default"/>
        <w:color w:val="000000"/>
        <w:sz w:val="24"/>
      </w:rPr>
    </w:lvl>
    <w:lvl w:ilvl="1" w:tplc="1838A428">
      <w:start w:val="1"/>
      <w:numFmt w:val="bullet"/>
      <w:lvlText w:val="o"/>
      <w:lvlJc w:val="left"/>
      <w:pPr>
        <w:ind w:left="1832" w:hanging="360"/>
      </w:pPr>
      <w:rPr>
        <w:rFonts w:ascii="Courier New" w:eastAsia="Courier New" w:hAnsi="Courier New" w:cs="Courier New" w:hint="default"/>
        <w:color w:val="000000"/>
        <w:sz w:val="24"/>
      </w:rPr>
    </w:lvl>
    <w:lvl w:ilvl="2" w:tplc="3230D8C0">
      <w:start w:val="1"/>
      <w:numFmt w:val="bullet"/>
      <w:lvlText w:val=""/>
      <w:lvlJc w:val="left"/>
      <w:pPr>
        <w:ind w:left="2552" w:hanging="360"/>
      </w:pPr>
      <w:rPr>
        <w:rFonts w:ascii="Wingdings" w:eastAsia="Wingdings" w:hAnsi="Wingdings" w:cs="Wingdings" w:hint="default"/>
        <w:color w:val="000000"/>
        <w:sz w:val="24"/>
      </w:rPr>
    </w:lvl>
    <w:lvl w:ilvl="3" w:tplc="C7545DA2">
      <w:start w:val="1"/>
      <w:numFmt w:val="bullet"/>
      <w:lvlText w:val=""/>
      <w:lvlJc w:val="left"/>
      <w:pPr>
        <w:ind w:left="3272" w:hanging="360"/>
      </w:pPr>
      <w:rPr>
        <w:rFonts w:ascii="Symbol" w:eastAsia="Symbol" w:hAnsi="Symbol" w:cs="Symbol" w:hint="default"/>
        <w:color w:val="000000"/>
        <w:sz w:val="24"/>
      </w:rPr>
    </w:lvl>
    <w:lvl w:ilvl="4" w:tplc="6E78544C">
      <w:start w:val="1"/>
      <w:numFmt w:val="bullet"/>
      <w:lvlText w:val="o"/>
      <w:lvlJc w:val="left"/>
      <w:pPr>
        <w:ind w:left="3992" w:hanging="360"/>
      </w:pPr>
      <w:rPr>
        <w:rFonts w:ascii="Courier New" w:eastAsia="Courier New" w:hAnsi="Courier New" w:cs="Courier New" w:hint="default"/>
        <w:color w:val="000000"/>
        <w:sz w:val="24"/>
      </w:rPr>
    </w:lvl>
    <w:lvl w:ilvl="5" w:tplc="41FA9D84">
      <w:start w:val="1"/>
      <w:numFmt w:val="bullet"/>
      <w:lvlText w:val=""/>
      <w:lvlJc w:val="left"/>
      <w:pPr>
        <w:ind w:left="4712" w:hanging="360"/>
      </w:pPr>
      <w:rPr>
        <w:rFonts w:ascii="Wingdings" w:eastAsia="Wingdings" w:hAnsi="Wingdings" w:cs="Wingdings" w:hint="default"/>
        <w:color w:val="000000"/>
        <w:sz w:val="24"/>
      </w:rPr>
    </w:lvl>
    <w:lvl w:ilvl="6" w:tplc="69CAEC92">
      <w:start w:val="1"/>
      <w:numFmt w:val="bullet"/>
      <w:lvlText w:val=""/>
      <w:lvlJc w:val="left"/>
      <w:pPr>
        <w:ind w:left="5432" w:hanging="360"/>
      </w:pPr>
      <w:rPr>
        <w:rFonts w:ascii="Symbol" w:eastAsia="Symbol" w:hAnsi="Symbol" w:cs="Symbol" w:hint="default"/>
        <w:color w:val="000000"/>
        <w:sz w:val="24"/>
      </w:rPr>
    </w:lvl>
    <w:lvl w:ilvl="7" w:tplc="2B2A5352">
      <w:start w:val="1"/>
      <w:numFmt w:val="bullet"/>
      <w:lvlText w:val="o"/>
      <w:lvlJc w:val="left"/>
      <w:pPr>
        <w:ind w:left="6152" w:hanging="360"/>
      </w:pPr>
      <w:rPr>
        <w:rFonts w:ascii="Courier New" w:eastAsia="Courier New" w:hAnsi="Courier New" w:cs="Courier New" w:hint="default"/>
        <w:color w:val="000000"/>
        <w:sz w:val="24"/>
      </w:rPr>
    </w:lvl>
    <w:lvl w:ilvl="8" w:tplc="E4787D60">
      <w:start w:val="1"/>
      <w:numFmt w:val="bullet"/>
      <w:lvlText w:val=""/>
      <w:lvlJc w:val="left"/>
      <w:pPr>
        <w:ind w:left="6872" w:hanging="360"/>
      </w:pPr>
      <w:rPr>
        <w:rFonts w:ascii="Wingdings" w:eastAsia="Wingdings" w:hAnsi="Wingdings" w:cs="Wingdings" w:hint="default"/>
        <w:color w:val="000000"/>
        <w:sz w:val="24"/>
      </w:rPr>
    </w:lvl>
  </w:abstractNum>
  <w:abstractNum w:abstractNumId="39" w15:restartNumberingAfterBreak="0">
    <w:nsid w:val="6D2A2CE8"/>
    <w:multiLevelType w:val="hybridMultilevel"/>
    <w:tmpl w:val="E37460BA"/>
    <w:lvl w:ilvl="0" w:tplc="4DCAA46E">
      <w:start w:val="1"/>
      <w:numFmt w:val="bullet"/>
      <w:lvlText w:val="-"/>
      <w:lvlJc w:val="left"/>
      <w:pPr>
        <w:ind w:left="468" w:hanging="360"/>
      </w:pPr>
      <w:rPr>
        <w:rFonts w:ascii="Tahoma" w:eastAsia="Tahoma" w:hAnsi="Tahoma" w:cs="Tahoma" w:hint="default"/>
        <w:color w:val="000000"/>
        <w:sz w:val="24"/>
      </w:rPr>
    </w:lvl>
    <w:lvl w:ilvl="1" w:tplc="9550A28C">
      <w:start w:val="1"/>
      <w:numFmt w:val="bullet"/>
      <w:lvlText w:val="o"/>
      <w:lvlJc w:val="left"/>
      <w:pPr>
        <w:ind w:left="648" w:hanging="360"/>
      </w:pPr>
      <w:rPr>
        <w:rFonts w:ascii="Courier New" w:eastAsia="Courier New" w:hAnsi="Courier New" w:cs="Courier New" w:hint="default"/>
        <w:color w:val="000000"/>
        <w:sz w:val="24"/>
      </w:rPr>
    </w:lvl>
    <w:lvl w:ilvl="2" w:tplc="5F9440E0">
      <w:start w:val="1"/>
      <w:numFmt w:val="bullet"/>
      <w:lvlText w:val=""/>
      <w:lvlJc w:val="left"/>
      <w:pPr>
        <w:ind w:left="1368" w:hanging="360"/>
      </w:pPr>
      <w:rPr>
        <w:rFonts w:ascii="Wingdings" w:eastAsia="Wingdings" w:hAnsi="Wingdings" w:cs="Wingdings" w:hint="default"/>
        <w:color w:val="000000"/>
        <w:sz w:val="24"/>
      </w:rPr>
    </w:lvl>
    <w:lvl w:ilvl="3" w:tplc="475C1F94">
      <w:start w:val="1"/>
      <w:numFmt w:val="bullet"/>
      <w:lvlText w:val=""/>
      <w:lvlJc w:val="left"/>
      <w:pPr>
        <w:ind w:left="2088" w:hanging="360"/>
      </w:pPr>
      <w:rPr>
        <w:rFonts w:ascii="Symbol" w:eastAsia="Symbol" w:hAnsi="Symbol" w:cs="Symbol" w:hint="default"/>
        <w:color w:val="000000"/>
        <w:sz w:val="24"/>
      </w:rPr>
    </w:lvl>
    <w:lvl w:ilvl="4" w:tplc="CC20A31A">
      <w:start w:val="1"/>
      <w:numFmt w:val="bullet"/>
      <w:lvlText w:val="o"/>
      <w:lvlJc w:val="left"/>
      <w:pPr>
        <w:ind w:left="2808" w:hanging="360"/>
      </w:pPr>
      <w:rPr>
        <w:rFonts w:ascii="Courier New" w:eastAsia="Courier New" w:hAnsi="Courier New" w:cs="Courier New" w:hint="default"/>
        <w:color w:val="000000"/>
        <w:sz w:val="24"/>
      </w:rPr>
    </w:lvl>
    <w:lvl w:ilvl="5" w:tplc="B9683908">
      <w:start w:val="1"/>
      <w:numFmt w:val="bullet"/>
      <w:lvlText w:val=""/>
      <w:lvlJc w:val="left"/>
      <w:pPr>
        <w:ind w:left="3528" w:hanging="360"/>
      </w:pPr>
      <w:rPr>
        <w:rFonts w:ascii="Wingdings" w:eastAsia="Wingdings" w:hAnsi="Wingdings" w:cs="Wingdings" w:hint="default"/>
        <w:color w:val="000000"/>
        <w:sz w:val="24"/>
      </w:rPr>
    </w:lvl>
    <w:lvl w:ilvl="6" w:tplc="4F8408F4">
      <w:start w:val="1"/>
      <w:numFmt w:val="bullet"/>
      <w:lvlText w:val=""/>
      <w:lvlJc w:val="left"/>
      <w:pPr>
        <w:ind w:left="4248" w:hanging="360"/>
      </w:pPr>
      <w:rPr>
        <w:rFonts w:ascii="Symbol" w:eastAsia="Symbol" w:hAnsi="Symbol" w:cs="Symbol" w:hint="default"/>
        <w:color w:val="000000"/>
        <w:sz w:val="24"/>
      </w:rPr>
    </w:lvl>
    <w:lvl w:ilvl="7" w:tplc="D556FC78">
      <w:start w:val="1"/>
      <w:numFmt w:val="bullet"/>
      <w:lvlText w:val="o"/>
      <w:lvlJc w:val="left"/>
      <w:pPr>
        <w:ind w:left="4968" w:hanging="360"/>
      </w:pPr>
      <w:rPr>
        <w:rFonts w:ascii="Courier New" w:eastAsia="Courier New" w:hAnsi="Courier New" w:cs="Courier New" w:hint="default"/>
        <w:color w:val="000000"/>
        <w:sz w:val="24"/>
      </w:rPr>
    </w:lvl>
    <w:lvl w:ilvl="8" w:tplc="32345FD8">
      <w:start w:val="1"/>
      <w:numFmt w:val="bullet"/>
      <w:lvlText w:val=""/>
      <w:lvlJc w:val="left"/>
      <w:pPr>
        <w:ind w:left="5688" w:hanging="360"/>
      </w:pPr>
      <w:rPr>
        <w:rFonts w:ascii="Wingdings" w:eastAsia="Wingdings" w:hAnsi="Wingdings" w:cs="Wingdings" w:hint="default"/>
        <w:color w:val="000000"/>
        <w:sz w:val="24"/>
      </w:rPr>
    </w:lvl>
  </w:abstractNum>
  <w:abstractNum w:abstractNumId="40" w15:restartNumberingAfterBreak="0">
    <w:nsid w:val="6D594809"/>
    <w:multiLevelType w:val="hybridMultilevel"/>
    <w:tmpl w:val="9C701306"/>
    <w:lvl w:ilvl="0" w:tplc="489E5444">
      <w:start w:val="1"/>
      <w:numFmt w:val="bullet"/>
      <w:lvlText w:val=""/>
      <w:lvlJc w:val="left"/>
      <w:pPr>
        <w:ind w:left="1526" w:hanging="425"/>
      </w:pPr>
      <w:rPr>
        <w:rFonts w:ascii="Symbol" w:eastAsia="Symbol" w:hAnsi="Symbol" w:cs="Symbol" w:hint="default"/>
        <w:color w:val="000000"/>
        <w:sz w:val="24"/>
      </w:rPr>
    </w:lvl>
    <w:lvl w:ilvl="1" w:tplc="38DCC448">
      <w:start w:val="1"/>
      <w:numFmt w:val="bullet"/>
      <w:lvlText w:val="o"/>
      <w:lvlJc w:val="left"/>
      <w:pPr>
        <w:ind w:left="2966" w:hanging="360"/>
      </w:pPr>
      <w:rPr>
        <w:rFonts w:ascii="Courier New" w:eastAsia="Courier New" w:hAnsi="Courier New" w:cs="Courier New" w:hint="default"/>
        <w:color w:val="000000"/>
        <w:sz w:val="24"/>
      </w:rPr>
    </w:lvl>
    <w:lvl w:ilvl="2" w:tplc="71184830">
      <w:start w:val="1"/>
      <w:numFmt w:val="bullet"/>
      <w:lvlText w:val=""/>
      <w:lvlJc w:val="left"/>
      <w:pPr>
        <w:ind w:left="3686" w:hanging="360"/>
      </w:pPr>
      <w:rPr>
        <w:rFonts w:ascii="Wingdings" w:eastAsia="Wingdings" w:hAnsi="Wingdings" w:cs="Wingdings" w:hint="default"/>
        <w:color w:val="000000"/>
        <w:sz w:val="24"/>
      </w:rPr>
    </w:lvl>
    <w:lvl w:ilvl="3" w:tplc="BD867412">
      <w:start w:val="1"/>
      <w:numFmt w:val="bullet"/>
      <w:lvlText w:val=""/>
      <w:lvlJc w:val="left"/>
      <w:pPr>
        <w:ind w:left="4406" w:hanging="360"/>
      </w:pPr>
      <w:rPr>
        <w:rFonts w:ascii="Symbol" w:eastAsia="Symbol" w:hAnsi="Symbol" w:cs="Symbol" w:hint="default"/>
        <w:color w:val="000000"/>
        <w:sz w:val="24"/>
      </w:rPr>
    </w:lvl>
    <w:lvl w:ilvl="4" w:tplc="5AC6B390">
      <w:start w:val="1"/>
      <w:numFmt w:val="bullet"/>
      <w:lvlText w:val="o"/>
      <w:lvlJc w:val="left"/>
      <w:pPr>
        <w:ind w:left="5126" w:hanging="360"/>
      </w:pPr>
      <w:rPr>
        <w:rFonts w:ascii="Courier New" w:eastAsia="Courier New" w:hAnsi="Courier New" w:cs="Courier New" w:hint="default"/>
        <w:color w:val="000000"/>
        <w:sz w:val="24"/>
      </w:rPr>
    </w:lvl>
    <w:lvl w:ilvl="5" w:tplc="42843774">
      <w:start w:val="1"/>
      <w:numFmt w:val="bullet"/>
      <w:lvlText w:val=""/>
      <w:lvlJc w:val="left"/>
      <w:pPr>
        <w:ind w:left="5846" w:hanging="360"/>
      </w:pPr>
      <w:rPr>
        <w:rFonts w:ascii="Wingdings" w:eastAsia="Wingdings" w:hAnsi="Wingdings" w:cs="Wingdings" w:hint="default"/>
        <w:color w:val="000000"/>
        <w:sz w:val="24"/>
      </w:rPr>
    </w:lvl>
    <w:lvl w:ilvl="6" w:tplc="DC4E2A10">
      <w:start w:val="1"/>
      <w:numFmt w:val="bullet"/>
      <w:lvlText w:val=""/>
      <w:lvlJc w:val="left"/>
      <w:pPr>
        <w:ind w:left="6566" w:hanging="360"/>
      </w:pPr>
      <w:rPr>
        <w:rFonts w:ascii="Symbol" w:eastAsia="Symbol" w:hAnsi="Symbol" w:cs="Symbol" w:hint="default"/>
        <w:color w:val="000000"/>
        <w:sz w:val="24"/>
      </w:rPr>
    </w:lvl>
    <w:lvl w:ilvl="7" w:tplc="21B0C8B8">
      <w:start w:val="1"/>
      <w:numFmt w:val="bullet"/>
      <w:lvlText w:val="o"/>
      <w:lvlJc w:val="left"/>
      <w:pPr>
        <w:ind w:left="7286" w:hanging="360"/>
      </w:pPr>
      <w:rPr>
        <w:rFonts w:ascii="Courier New" w:eastAsia="Courier New" w:hAnsi="Courier New" w:cs="Courier New" w:hint="default"/>
        <w:color w:val="000000"/>
        <w:sz w:val="24"/>
      </w:rPr>
    </w:lvl>
    <w:lvl w:ilvl="8" w:tplc="B5AC00F0">
      <w:start w:val="1"/>
      <w:numFmt w:val="bullet"/>
      <w:lvlText w:val=""/>
      <w:lvlJc w:val="left"/>
      <w:pPr>
        <w:ind w:left="8006" w:hanging="360"/>
      </w:pPr>
      <w:rPr>
        <w:rFonts w:ascii="Wingdings" w:eastAsia="Wingdings" w:hAnsi="Wingdings" w:cs="Wingdings" w:hint="default"/>
        <w:color w:val="000000"/>
        <w:sz w:val="24"/>
      </w:rPr>
    </w:lvl>
  </w:abstractNum>
  <w:abstractNum w:abstractNumId="41" w15:restartNumberingAfterBreak="0">
    <w:nsid w:val="6D940CE5"/>
    <w:multiLevelType w:val="multilevel"/>
    <w:tmpl w:val="F2D463AA"/>
    <w:lvl w:ilvl="0">
      <w:start w:val="3"/>
      <w:numFmt w:val="decimal"/>
      <w:lvlText w:val="%1"/>
      <w:lvlJc w:val="left"/>
      <w:pPr>
        <w:ind w:left="468" w:hanging="360"/>
      </w:pPr>
      <w:rPr>
        <w:rFonts w:ascii="Arial" w:eastAsia="Arial" w:hAnsi="Arial" w:cs="Arial" w:hint="default"/>
        <w:color w:val="000000"/>
        <w:sz w:val="18"/>
      </w:rPr>
    </w:lvl>
    <w:lvl w:ilvl="1">
      <w:start w:val="3"/>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42" w15:restartNumberingAfterBreak="0">
    <w:nsid w:val="6F612F12"/>
    <w:multiLevelType w:val="multilevel"/>
    <w:tmpl w:val="D61A5674"/>
    <w:lvl w:ilvl="0">
      <w:start w:val="5"/>
      <w:numFmt w:val="decimal"/>
      <w:lvlText w:val="%1"/>
      <w:lvlJc w:val="left"/>
      <w:pPr>
        <w:ind w:left="468" w:hanging="360"/>
      </w:pPr>
      <w:rPr>
        <w:rFonts w:ascii="Arial" w:eastAsia="Arial" w:hAnsi="Arial" w:cs="Arial" w:hint="default"/>
        <w:color w:val="000000"/>
        <w:sz w:val="18"/>
      </w:rPr>
    </w:lvl>
    <w:lvl w:ilvl="1">
      <w:start w:val="1"/>
      <w:numFmt w:val="decimal"/>
      <w:lvlText w:val="%1.%2"/>
      <w:lvlJc w:val="left"/>
      <w:pPr>
        <w:ind w:left="970" w:hanging="360"/>
      </w:pPr>
      <w:rPr>
        <w:rFonts w:ascii="Calibri" w:eastAsia="Calibri" w:hAnsi="Calibri" w:cs="Calibri" w:hint="default"/>
        <w:color w:val="000000"/>
        <w:sz w:val="24"/>
      </w:rPr>
    </w:lvl>
    <w:lvl w:ilvl="2">
      <w:start w:val="1"/>
      <w:numFmt w:val="decimal"/>
      <w:lvlText w:val="%1.%2.%3"/>
      <w:lvlJc w:val="left"/>
      <w:pPr>
        <w:ind w:left="1832"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560" w:hanging="144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5924" w:hanging="1800"/>
      </w:pPr>
      <w:rPr>
        <w:rFonts w:ascii="Calibri" w:eastAsia="Calibri" w:hAnsi="Calibri" w:cs="Calibri" w:hint="default"/>
        <w:color w:val="000000"/>
        <w:sz w:val="24"/>
      </w:rPr>
    </w:lvl>
  </w:abstractNum>
  <w:abstractNum w:abstractNumId="43" w15:restartNumberingAfterBreak="0">
    <w:nsid w:val="764B65EE"/>
    <w:multiLevelType w:val="hybridMultilevel"/>
    <w:tmpl w:val="612A0848"/>
    <w:lvl w:ilvl="0" w:tplc="12BAAC50">
      <w:start w:val="1"/>
      <w:numFmt w:val="bullet"/>
      <w:lvlText w:val=""/>
      <w:lvlJc w:val="left"/>
      <w:pPr>
        <w:ind w:left="1101" w:hanging="284"/>
      </w:pPr>
      <w:rPr>
        <w:rFonts w:ascii="Symbol" w:eastAsia="Symbol" w:hAnsi="Symbol" w:cs="Symbol" w:hint="default"/>
        <w:color w:val="000000"/>
        <w:sz w:val="20"/>
      </w:rPr>
    </w:lvl>
    <w:lvl w:ilvl="1" w:tplc="EDE86CD4">
      <w:start w:val="1"/>
      <w:numFmt w:val="bullet"/>
      <w:lvlText w:val="o"/>
      <w:lvlJc w:val="left"/>
      <w:pPr>
        <w:ind w:left="1548" w:hanging="360"/>
      </w:pPr>
      <w:rPr>
        <w:rFonts w:ascii="Courier New" w:eastAsia="Courier New" w:hAnsi="Courier New" w:cs="Courier New" w:hint="default"/>
        <w:color w:val="000000"/>
        <w:sz w:val="20"/>
      </w:rPr>
    </w:lvl>
    <w:lvl w:ilvl="2" w:tplc="7ACE90BA">
      <w:start w:val="1"/>
      <w:numFmt w:val="bullet"/>
      <w:lvlText w:val=""/>
      <w:lvlJc w:val="left"/>
      <w:pPr>
        <w:ind w:left="2268" w:hanging="360"/>
      </w:pPr>
      <w:rPr>
        <w:rFonts w:ascii="Wingdings" w:eastAsia="Wingdings" w:hAnsi="Wingdings" w:cs="Wingdings" w:hint="default"/>
        <w:color w:val="000000"/>
        <w:sz w:val="20"/>
      </w:rPr>
    </w:lvl>
    <w:lvl w:ilvl="3" w:tplc="BDD65CAC">
      <w:start w:val="1"/>
      <w:numFmt w:val="bullet"/>
      <w:lvlText w:val=""/>
      <w:lvlJc w:val="left"/>
      <w:pPr>
        <w:ind w:left="2988" w:hanging="360"/>
      </w:pPr>
      <w:rPr>
        <w:rFonts w:ascii="Wingdings" w:eastAsia="Wingdings" w:hAnsi="Wingdings" w:cs="Wingdings" w:hint="default"/>
        <w:color w:val="000000"/>
        <w:sz w:val="20"/>
      </w:rPr>
    </w:lvl>
    <w:lvl w:ilvl="4" w:tplc="9514BA10">
      <w:start w:val="1"/>
      <w:numFmt w:val="bullet"/>
      <w:lvlText w:val=""/>
      <w:lvlJc w:val="left"/>
      <w:pPr>
        <w:ind w:left="3708" w:hanging="360"/>
      </w:pPr>
      <w:rPr>
        <w:rFonts w:ascii="Wingdings" w:eastAsia="Wingdings" w:hAnsi="Wingdings" w:cs="Wingdings" w:hint="default"/>
        <w:color w:val="000000"/>
        <w:sz w:val="20"/>
      </w:rPr>
    </w:lvl>
    <w:lvl w:ilvl="5" w:tplc="6D561C96">
      <w:start w:val="1"/>
      <w:numFmt w:val="bullet"/>
      <w:lvlText w:val=""/>
      <w:lvlJc w:val="left"/>
      <w:pPr>
        <w:ind w:left="4428" w:hanging="360"/>
      </w:pPr>
      <w:rPr>
        <w:rFonts w:ascii="Wingdings" w:eastAsia="Wingdings" w:hAnsi="Wingdings" w:cs="Wingdings" w:hint="default"/>
        <w:color w:val="000000"/>
        <w:sz w:val="20"/>
      </w:rPr>
    </w:lvl>
    <w:lvl w:ilvl="6" w:tplc="F6E43898">
      <w:start w:val="1"/>
      <w:numFmt w:val="bullet"/>
      <w:lvlText w:val=""/>
      <w:lvlJc w:val="left"/>
      <w:pPr>
        <w:ind w:left="5148" w:hanging="360"/>
      </w:pPr>
      <w:rPr>
        <w:rFonts w:ascii="Wingdings" w:eastAsia="Wingdings" w:hAnsi="Wingdings" w:cs="Wingdings" w:hint="default"/>
        <w:color w:val="000000"/>
        <w:sz w:val="20"/>
      </w:rPr>
    </w:lvl>
    <w:lvl w:ilvl="7" w:tplc="89282B4A">
      <w:start w:val="1"/>
      <w:numFmt w:val="bullet"/>
      <w:lvlText w:val=""/>
      <w:lvlJc w:val="left"/>
      <w:pPr>
        <w:ind w:left="5868" w:hanging="360"/>
      </w:pPr>
      <w:rPr>
        <w:rFonts w:ascii="Wingdings" w:eastAsia="Wingdings" w:hAnsi="Wingdings" w:cs="Wingdings" w:hint="default"/>
        <w:color w:val="000000"/>
        <w:sz w:val="20"/>
      </w:rPr>
    </w:lvl>
    <w:lvl w:ilvl="8" w:tplc="13A2AA80">
      <w:start w:val="1"/>
      <w:numFmt w:val="bullet"/>
      <w:lvlText w:val=""/>
      <w:lvlJc w:val="left"/>
      <w:pPr>
        <w:ind w:left="6588" w:hanging="360"/>
      </w:pPr>
      <w:rPr>
        <w:rFonts w:ascii="Wingdings" w:eastAsia="Wingdings" w:hAnsi="Wingdings" w:cs="Wingdings" w:hint="default"/>
        <w:color w:val="000000"/>
        <w:sz w:val="20"/>
      </w:rPr>
    </w:lvl>
  </w:abstractNum>
  <w:abstractNum w:abstractNumId="44" w15:restartNumberingAfterBreak="0">
    <w:nsid w:val="79BC691B"/>
    <w:multiLevelType w:val="multilevel"/>
    <w:tmpl w:val="1FD6BA56"/>
    <w:lvl w:ilvl="0">
      <w:start w:val="6"/>
      <w:numFmt w:val="decimal"/>
      <w:lvlText w:val="%1."/>
      <w:lvlJc w:val="left"/>
      <w:pPr>
        <w:ind w:left="601" w:hanging="493"/>
      </w:pPr>
      <w:rPr>
        <w:rFonts w:ascii="Arial" w:eastAsia="Arial" w:hAnsi="Arial" w:cs="Arial" w:hint="default"/>
        <w:color w:val="000000"/>
        <w:sz w:val="18"/>
      </w:rPr>
    </w:lvl>
    <w:lvl w:ilvl="1">
      <w:start w:val="1"/>
      <w:numFmt w:val="decimal"/>
      <w:lvlText w:val="%1.%2."/>
      <w:lvlJc w:val="left"/>
      <w:pPr>
        <w:ind w:left="817" w:hanging="425"/>
      </w:pPr>
      <w:rPr>
        <w:rFonts w:ascii="Arial" w:eastAsia="Arial" w:hAnsi="Arial" w:cs="Arial" w:hint="default"/>
        <w:color w:val="000000"/>
        <w:sz w:val="18"/>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45" w15:restartNumberingAfterBreak="0">
    <w:nsid w:val="7F8E3543"/>
    <w:multiLevelType w:val="hybridMultilevel"/>
    <w:tmpl w:val="123E2E5A"/>
    <w:lvl w:ilvl="0" w:tplc="7ACEBBCA">
      <w:start w:val="1"/>
      <w:numFmt w:val="lowerRoman"/>
      <w:lvlText w:val="(%1)"/>
      <w:lvlJc w:val="left"/>
      <w:pPr>
        <w:ind w:left="822" w:hanging="357"/>
      </w:pPr>
      <w:rPr>
        <w:rFonts w:ascii="Calibri" w:eastAsia="Calibri" w:hAnsi="Calibri" w:cs="Calibri" w:hint="default"/>
        <w:color w:val="000000"/>
        <w:sz w:val="24"/>
      </w:rPr>
    </w:lvl>
    <w:lvl w:ilvl="1" w:tplc="CD0CC70E">
      <w:start w:val="1"/>
      <w:numFmt w:val="decimal"/>
      <w:lvlText w:val="%2."/>
      <w:lvlJc w:val="left"/>
      <w:pPr>
        <w:ind w:left="1548" w:hanging="360"/>
      </w:pPr>
      <w:rPr>
        <w:rFonts w:ascii="Calibri" w:eastAsia="Calibri" w:hAnsi="Calibri" w:cs="Calibri" w:hint="default"/>
        <w:color w:val="000000"/>
        <w:sz w:val="24"/>
      </w:rPr>
    </w:lvl>
    <w:lvl w:ilvl="2" w:tplc="0DACE828">
      <w:start w:val="1"/>
      <w:numFmt w:val="decimal"/>
      <w:lvlText w:val="%3."/>
      <w:lvlJc w:val="left"/>
      <w:pPr>
        <w:ind w:left="2268" w:hanging="360"/>
      </w:pPr>
      <w:rPr>
        <w:rFonts w:ascii="Calibri" w:eastAsia="Calibri" w:hAnsi="Calibri" w:cs="Calibri" w:hint="default"/>
        <w:color w:val="000000"/>
        <w:sz w:val="24"/>
      </w:rPr>
    </w:lvl>
    <w:lvl w:ilvl="3" w:tplc="E15044F4">
      <w:start w:val="1"/>
      <w:numFmt w:val="decimal"/>
      <w:lvlText w:val="%4."/>
      <w:lvlJc w:val="left"/>
      <w:pPr>
        <w:ind w:left="2988" w:hanging="360"/>
      </w:pPr>
      <w:rPr>
        <w:rFonts w:ascii="Calibri" w:eastAsia="Calibri" w:hAnsi="Calibri" w:cs="Calibri" w:hint="default"/>
        <w:color w:val="000000"/>
        <w:sz w:val="24"/>
      </w:rPr>
    </w:lvl>
    <w:lvl w:ilvl="4" w:tplc="CB9A6E14">
      <w:start w:val="1"/>
      <w:numFmt w:val="decimal"/>
      <w:lvlText w:val="%5."/>
      <w:lvlJc w:val="left"/>
      <w:pPr>
        <w:ind w:left="3708" w:hanging="360"/>
      </w:pPr>
      <w:rPr>
        <w:rFonts w:ascii="Calibri" w:eastAsia="Calibri" w:hAnsi="Calibri" w:cs="Calibri" w:hint="default"/>
        <w:color w:val="000000"/>
        <w:sz w:val="24"/>
      </w:rPr>
    </w:lvl>
    <w:lvl w:ilvl="5" w:tplc="54AE1908">
      <w:start w:val="1"/>
      <w:numFmt w:val="decimal"/>
      <w:lvlText w:val="%6."/>
      <w:lvlJc w:val="left"/>
      <w:pPr>
        <w:ind w:left="4428" w:hanging="360"/>
      </w:pPr>
      <w:rPr>
        <w:rFonts w:ascii="Calibri" w:eastAsia="Calibri" w:hAnsi="Calibri" w:cs="Calibri" w:hint="default"/>
        <w:color w:val="000000"/>
        <w:sz w:val="24"/>
      </w:rPr>
    </w:lvl>
    <w:lvl w:ilvl="6" w:tplc="BEEC079C">
      <w:start w:val="1"/>
      <w:numFmt w:val="decimal"/>
      <w:lvlText w:val="%7."/>
      <w:lvlJc w:val="left"/>
      <w:pPr>
        <w:ind w:left="5148" w:hanging="360"/>
      </w:pPr>
      <w:rPr>
        <w:rFonts w:ascii="Calibri" w:eastAsia="Calibri" w:hAnsi="Calibri" w:cs="Calibri" w:hint="default"/>
        <w:color w:val="000000"/>
        <w:sz w:val="24"/>
      </w:rPr>
    </w:lvl>
    <w:lvl w:ilvl="7" w:tplc="4FACFBEC">
      <w:start w:val="1"/>
      <w:numFmt w:val="decimal"/>
      <w:lvlText w:val="%8."/>
      <w:lvlJc w:val="left"/>
      <w:pPr>
        <w:ind w:left="5868" w:hanging="360"/>
      </w:pPr>
      <w:rPr>
        <w:rFonts w:ascii="Calibri" w:eastAsia="Calibri" w:hAnsi="Calibri" w:cs="Calibri" w:hint="default"/>
        <w:color w:val="000000"/>
        <w:sz w:val="24"/>
      </w:rPr>
    </w:lvl>
    <w:lvl w:ilvl="8" w:tplc="1CD474D6">
      <w:start w:val="1"/>
      <w:numFmt w:val="decimal"/>
      <w:lvlText w:val="%9."/>
      <w:lvlJc w:val="left"/>
      <w:pPr>
        <w:ind w:left="6588" w:hanging="360"/>
      </w:pPr>
      <w:rPr>
        <w:rFonts w:ascii="Calibri" w:eastAsia="Calibri" w:hAnsi="Calibri" w:cs="Calibri" w:hint="default"/>
        <w:color w:val="000000"/>
        <w:sz w:val="24"/>
      </w:rPr>
    </w:lvl>
  </w:abstractNum>
  <w:abstractNum w:abstractNumId="46" w15:restartNumberingAfterBreak="0">
    <w:nsid w:val="7FB06571"/>
    <w:multiLevelType w:val="hybridMultilevel"/>
    <w:tmpl w:val="F19EE7D8"/>
    <w:lvl w:ilvl="0" w:tplc="0FCE9676">
      <w:start w:val="1"/>
      <w:numFmt w:val="decimal"/>
      <w:lvlText w:val="%1."/>
      <w:lvlJc w:val="left"/>
      <w:pPr>
        <w:ind w:left="822" w:hanging="357"/>
      </w:pPr>
      <w:rPr>
        <w:rFonts w:ascii="Arial" w:eastAsia="Arial" w:hAnsi="Arial" w:cs="Arial" w:hint="default"/>
        <w:color w:val="000000"/>
        <w:sz w:val="18"/>
      </w:rPr>
    </w:lvl>
    <w:lvl w:ilvl="1" w:tplc="ACAE04F0">
      <w:start w:val="1"/>
      <w:numFmt w:val="decimal"/>
      <w:lvlText w:val="%2."/>
      <w:lvlJc w:val="left"/>
      <w:pPr>
        <w:ind w:left="1548" w:hanging="360"/>
      </w:pPr>
      <w:rPr>
        <w:rFonts w:ascii="Calibri" w:eastAsia="Calibri" w:hAnsi="Calibri" w:cs="Calibri" w:hint="default"/>
        <w:color w:val="000000"/>
        <w:sz w:val="24"/>
      </w:rPr>
    </w:lvl>
    <w:lvl w:ilvl="2" w:tplc="CAC4648A">
      <w:start w:val="1"/>
      <w:numFmt w:val="decimal"/>
      <w:lvlText w:val="%3."/>
      <w:lvlJc w:val="left"/>
      <w:pPr>
        <w:ind w:left="2268" w:hanging="360"/>
      </w:pPr>
      <w:rPr>
        <w:rFonts w:ascii="Calibri" w:eastAsia="Calibri" w:hAnsi="Calibri" w:cs="Calibri" w:hint="default"/>
        <w:color w:val="000000"/>
        <w:sz w:val="24"/>
      </w:rPr>
    </w:lvl>
    <w:lvl w:ilvl="3" w:tplc="6F94E438">
      <w:start w:val="1"/>
      <w:numFmt w:val="decimal"/>
      <w:lvlText w:val="%4."/>
      <w:lvlJc w:val="left"/>
      <w:pPr>
        <w:ind w:left="2988" w:hanging="360"/>
      </w:pPr>
      <w:rPr>
        <w:rFonts w:ascii="Calibri" w:eastAsia="Calibri" w:hAnsi="Calibri" w:cs="Calibri" w:hint="default"/>
        <w:color w:val="000000"/>
        <w:sz w:val="24"/>
      </w:rPr>
    </w:lvl>
    <w:lvl w:ilvl="4" w:tplc="B2DA01EA">
      <w:start w:val="1"/>
      <w:numFmt w:val="decimal"/>
      <w:lvlText w:val="%5."/>
      <w:lvlJc w:val="left"/>
      <w:pPr>
        <w:ind w:left="3708" w:hanging="360"/>
      </w:pPr>
      <w:rPr>
        <w:rFonts w:ascii="Calibri" w:eastAsia="Calibri" w:hAnsi="Calibri" w:cs="Calibri" w:hint="default"/>
        <w:color w:val="000000"/>
        <w:sz w:val="24"/>
      </w:rPr>
    </w:lvl>
    <w:lvl w:ilvl="5" w:tplc="AE102674">
      <w:start w:val="1"/>
      <w:numFmt w:val="decimal"/>
      <w:lvlText w:val="%6."/>
      <w:lvlJc w:val="left"/>
      <w:pPr>
        <w:ind w:left="4428" w:hanging="360"/>
      </w:pPr>
      <w:rPr>
        <w:rFonts w:ascii="Calibri" w:eastAsia="Calibri" w:hAnsi="Calibri" w:cs="Calibri" w:hint="default"/>
        <w:color w:val="000000"/>
        <w:sz w:val="24"/>
      </w:rPr>
    </w:lvl>
    <w:lvl w:ilvl="6" w:tplc="ACAA91BE">
      <w:start w:val="1"/>
      <w:numFmt w:val="decimal"/>
      <w:lvlText w:val="%7."/>
      <w:lvlJc w:val="left"/>
      <w:pPr>
        <w:ind w:left="5148" w:hanging="360"/>
      </w:pPr>
      <w:rPr>
        <w:rFonts w:ascii="Calibri" w:eastAsia="Calibri" w:hAnsi="Calibri" w:cs="Calibri" w:hint="default"/>
        <w:color w:val="000000"/>
        <w:sz w:val="24"/>
      </w:rPr>
    </w:lvl>
    <w:lvl w:ilvl="7" w:tplc="A4F0F2C2">
      <w:start w:val="1"/>
      <w:numFmt w:val="decimal"/>
      <w:lvlText w:val="%8."/>
      <w:lvlJc w:val="left"/>
      <w:pPr>
        <w:ind w:left="5868" w:hanging="360"/>
      </w:pPr>
      <w:rPr>
        <w:rFonts w:ascii="Calibri" w:eastAsia="Calibri" w:hAnsi="Calibri" w:cs="Calibri" w:hint="default"/>
        <w:color w:val="000000"/>
        <w:sz w:val="24"/>
      </w:rPr>
    </w:lvl>
    <w:lvl w:ilvl="8" w:tplc="B6CE6D50">
      <w:start w:val="1"/>
      <w:numFmt w:val="decimal"/>
      <w:lvlText w:val="%9."/>
      <w:lvlJc w:val="left"/>
      <w:pPr>
        <w:ind w:left="6588" w:hanging="360"/>
      </w:pPr>
      <w:rPr>
        <w:rFonts w:ascii="Calibri" w:eastAsia="Calibri" w:hAnsi="Calibri" w:cs="Calibri" w:hint="default"/>
        <w:color w:val="000000"/>
        <w:sz w:val="24"/>
      </w:rPr>
    </w:lvl>
  </w:abstractNum>
  <w:num w:numId="1">
    <w:abstractNumId w:val="27"/>
  </w:num>
  <w:num w:numId="2">
    <w:abstractNumId w:val="5"/>
  </w:num>
  <w:num w:numId="3">
    <w:abstractNumId w:val="4"/>
  </w:num>
  <w:num w:numId="4">
    <w:abstractNumId w:val="41"/>
  </w:num>
  <w:num w:numId="5">
    <w:abstractNumId w:val="35"/>
  </w:num>
  <w:num w:numId="6">
    <w:abstractNumId w:val="42"/>
  </w:num>
  <w:num w:numId="7">
    <w:abstractNumId w:val="32"/>
  </w:num>
  <w:num w:numId="8">
    <w:abstractNumId w:val="10"/>
  </w:num>
  <w:num w:numId="9">
    <w:abstractNumId w:val="44"/>
  </w:num>
  <w:num w:numId="10">
    <w:abstractNumId w:val="6"/>
  </w:num>
  <w:num w:numId="11">
    <w:abstractNumId w:val="8"/>
  </w:num>
  <w:num w:numId="12">
    <w:abstractNumId w:val="43"/>
  </w:num>
  <w:num w:numId="13">
    <w:abstractNumId w:val="14"/>
  </w:num>
  <w:num w:numId="14">
    <w:abstractNumId w:val="24"/>
  </w:num>
  <w:num w:numId="15">
    <w:abstractNumId w:val="25"/>
  </w:num>
  <w:num w:numId="16">
    <w:abstractNumId w:val="16"/>
  </w:num>
  <w:num w:numId="17">
    <w:abstractNumId w:val="46"/>
  </w:num>
  <w:num w:numId="18">
    <w:abstractNumId w:val="45"/>
  </w:num>
  <w:num w:numId="19">
    <w:abstractNumId w:val="3"/>
  </w:num>
  <w:num w:numId="20">
    <w:abstractNumId w:val="31"/>
  </w:num>
  <w:num w:numId="21">
    <w:abstractNumId w:val="33"/>
  </w:num>
  <w:num w:numId="22">
    <w:abstractNumId w:val="21"/>
  </w:num>
  <w:num w:numId="23">
    <w:abstractNumId w:val="17"/>
  </w:num>
  <w:num w:numId="24">
    <w:abstractNumId w:val="18"/>
  </w:num>
  <w:num w:numId="25">
    <w:abstractNumId w:val="12"/>
  </w:num>
  <w:num w:numId="26">
    <w:abstractNumId w:val="20"/>
  </w:num>
  <w:num w:numId="27">
    <w:abstractNumId w:val="26"/>
  </w:num>
  <w:num w:numId="28">
    <w:abstractNumId w:val="22"/>
  </w:num>
  <w:num w:numId="29">
    <w:abstractNumId w:val="19"/>
  </w:num>
  <w:num w:numId="30">
    <w:abstractNumId w:val="29"/>
  </w:num>
  <w:num w:numId="31">
    <w:abstractNumId w:val="9"/>
  </w:num>
  <w:num w:numId="32">
    <w:abstractNumId w:val="36"/>
  </w:num>
  <w:num w:numId="33">
    <w:abstractNumId w:val="11"/>
  </w:num>
  <w:num w:numId="34">
    <w:abstractNumId w:val="30"/>
  </w:num>
  <w:num w:numId="35">
    <w:abstractNumId w:val="15"/>
  </w:num>
  <w:num w:numId="36">
    <w:abstractNumId w:val="34"/>
  </w:num>
  <w:num w:numId="37">
    <w:abstractNumId w:val="28"/>
  </w:num>
  <w:num w:numId="38">
    <w:abstractNumId w:val="37"/>
  </w:num>
  <w:num w:numId="39">
    <w:abstractNumId w:val="2"/>
  </w:num>
  <w:num w:numId="40">
    <w:abstractNumId w:val="7"/>
  </w:num>
  <w:num w:numId="41">
    <w:abstractNumId w:val="1"/>
  </w:num>
  <w:num w:numId="42">
    <w:abstractNumId w:val="13"/>
  </w:num>
  <w:num w:numId="43">
    <w:abstractNumId w:val="40"/>
  </w:num>
  <w:num w:numId="44">
    <w:abstractNumId w:val="0"/>
  </w:num>
  <w:num w:numId="45">
    <w:abstractNumId w:val="39"/>
  </w:num>
  <w:num w:numId="46">
    <w:abstractNumId w:val="3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03"/>
    <w:rsid w:val="00032703"/>
    <w:rsid w:val="002E45FF"/>
    <w:rsid w:val="00734EC0"/>
    <w:rsid w:val="007F522D"/>
    <w:rsid w:val="009173DD"/>
    <w:rsid w:val="00AC2A27"/>
    <w:rsid w:val="00B20F41"/>
    <w:rsid w:val="00DC4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2D5E1"/>
  <w15:docId w15:val="{B599E136-EEB0-4A45-9569-F29FEB30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heme="minorBidi"/>
        <w:sz w:val="18"/>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
    <w:name w:val="Hyperlink"/>
    <w:basedOn w:val="a0"/>
    <w:uiPriority w:val="99"/>
    <w:unhideWhenUsed/>
    <w:rsid w:val="00AC2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pa@mnec.gr" TargetMode="External"/><Relationship Id="rId18" Type="http://schemas.openxmlformats.org/officeDocument/2006/relationships/hyperlink" Target="mailto:periferiarxis@pste.gov.gr"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g"/><Relationship Id="rId12" Type="http://schemas.openxmlformats.org/officeDocument/2006/relationships/hyperlink" Target="mailto:protokollo@mnec.g" TargetMode="External"/><Relationship Id="rId17" Type="http://schemas.openxmlformats.org/officeDocument/2006/relationships/hyperlink" Target="mailto:siss@mnec.gr"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eyspep@mnec.gr"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ereaellada.gr"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cos@mnec.gr" TargetMode="External"/><Relationship Id="rId23" Type="http://schemas.openxmlformats.org/officeDocument/2006/relationships/hyperlink" Target="http://www.espa.gr" TargetMode="External"/><Relationship Id="rId28" Type="http://schemas.openxmlformats.org/officeDocument/2006/relationships/header" Target="header5.xml"/><Relationship Id="rId10" Type="http://schemas.openxmlformats.org/officeDocument/2006/relationships/hyperlink" Target="http://logon.ops.gr" TargetMode="Externa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logon.ops.gr" TargetMode="External"/><Relationship Id="rId14" Type="http://schemas.openxmlformats.org/officeDocument/2006/relationships/hyperlink" Target="mailto:eyssae@mnec.gr"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6.xml"/><Relationship Id="rId8" Type="http://schemas.openxmlformats.org/officeDocument/2006/relationships/hyperlink" Target="mailto:eyde.kssy@ggde.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foot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6815</Words>
  <Characters>36807</Characters>
  <Application>Microsoft Office Word</Application>
  <DocSecurity>0</DocSecurity>
  <Lines>306</Lines>
  <Paragraphs>87</Paragraphs>
  <ScaleCrop>false</ScaleCrop>
  <HeadingPairs>
    <vt:vector size="2" baseType="variant">
      <vt:variant>
        <vt:lpstr>Τίτλος</vt:lpstr>
      </vt:variant>
      <vt:variant>
        <vt:i4>1</vt:i4>
      </vt:variant>
    </vt:vector>
  </HeadingPairs>
  <TitlesOfParts>
    <vt:vector size="1" baseType="lpstr">
      <vt:lpstr>RTF Template</vt:lpstr>
    </vt:vector>
  </TitlesOfParts>
  <Company>Oracle USA</Company>
  <LinksUpToDate>false</LinksUpToDate>
  <CharactersWithSpaces>43535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Generated by Oracle BI Publisher 12.2.1.3.0</dc:description>
  <cp:lastModifiedBy>ΣΑΚΕΛΛΑΡΗ ΜΑΡΙΑ</cp:lastModifiedBy>
  <cp:revision>7</cp:revision>
  <dcterms:created xsi:type="dcterms:W3CDTF">2023-11-23T09:56:00Z</dcterms:created>
  <dcterms:modified xsi:type="dcterms:W3CDTF">2023-11-23T10:17:00Z</dcterms:modified>
</cp:coreProperties>
</file>